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45F64987" w14:textId="77777777" w:rsidTr="00060C0C">
        <w:trPr>
          <w:trHeight w:hRule="exact" w:val="2948"/>
        </w:trPr>
        <w:tc>
          <w:tcPr>
            <w:tcW w:w="11185" w:type="dxa"/>
            <w:shd w:val="clear" w:color="auto" w:fill="83D0F5"/>
            <w:vAlign w:val="center"/>
          </w:tcPr>
          <w:p w14:paraId="5E56E0AE" w14:textId="3DAE882D" w:rsidR="00974E99" w:rsidRPr="00405755" w:rsidRDefault="004959C2" w:rsidP="00D12F28">
            <w:pPr>
              <w:pStyle w:val="Documenttype"/>
            </w:pPr>
            <w:r>
              <w:t xml:space="preserve">IALA </w:t>
            </w:r>
            <w:r w:rsidR="00F905E1" w:rsidRPr="00405755">
              <w:t>R</w:t>
            </w:r>
            <w:r w:rsidR="00D12F28">
              <w:t>ecommendation</w:t>
            </w:r>
          </w:p>
        </w:tc>
      </w:tr>
    </w:tbl>
    <w:p w14:paraId="146FA37A" w14:textId="77777777" w:rsidR="008972C3" w:rsidRPr="00405755" w:rsidRDefault="008972C3" w:rsidP="003274DB"/>
    <w:p w14:paraId="19DF3439" w14:textId="77777777" w:rsidR="00D74AE1" w:rsidRPr="00405755" w:rsidRDefault="00D74AE1" w:rsidP="006E3938">
      <w:pPr>
        <w:pStyle w:val="BodyText"/>
      </w:pPr>
    </w:p>
    <w:p w14:paraId="22E32B53" w14:textId="64B26617" w:rsidR="00111E0A" w:rsidRPr="00405755" w:rsidRDefault="005E3927" w:rsidP="00111E0A">
      <w:pPr>
        <w:pStyle w:val="Documentnumber"/>
      </w:pPr>
      <w:r>
        <w:t xml:space="preserve">R0101 </w:t>
      </w:r>
      <w:del w:id="0" w:author="Paul Mueller" w:date="2025-10-16T03:04:00Z" w16du:dateUtc="2025-10-16T08:04:00Z">
        <w:r w:rsidDel="0016527D">
          <w:delText>(</w:delText>
        </w:r>
        <w:r w:rsidR="00B95BB4" w:rsidDel="0016527D">
          <w:delText>R-101</w:delText>
        </w:r>
        <w:r w:rsidDel="0016527D">
          <w:delText>)</w:delText>
        </w:r>
      </w:del>
    </w:p>
    <w:p w14:paraId="64068D6F" w14:textId="784240B0" w:rsidR="00776004" w:rsidRPr="00B95BB4" w:rsidRDefault="00B95BB4" w:rsidP="00564664">
      <w:pPr>
        <w:pStyle w:val="Documentname"/>
      </w:pPr>
      <w:r w:rsidRPr="00B95BB4">
        <w:rPr>
          <w:bCs/>
          <w:lang w:val="fr-FR"/>
        </w:rPr>
        <w:t>Marine Radar Beacons (Racons)</w:t>
      </w:r>
    </w:p>
    <w:p w14:paraId="617DCB07" w14:textId="77777777" w:rsidR="005378B8" w:rsidRPr="00405755" w:rsidRDefault="005378B8" w:rsidP="006E3938">
      <w:pPr>
        <w:pStyle w:val="BodyText"/>
      </w:pPr>
    </w:p>
    <w:p w14:paraId="31E2BA37" w14:textId="77777777" w:rsidR="005378B8" w:rsidRPr="00405755" w:rsidRDefault="005378B8" w:rsidP="006E3938">
      <w:pPr>
        <w:pStyle w:val="BodyText"/>
      </w:pPr>
    </w:p>
    <w:p w14:paraId="620E8E52" w14:textId="77777777" w:rsidR="005378B8" w:rsidRPr="00405755" w:rsidRDefault="005378B8" w:rsidP="006E3938">
      <w:pPr>
        <w:pStyle w:val="BodyText"/>
      </w:pPr>
    </w:p>
    <w:p w14:paraId="6376BE6C" w14:textId="77777777" w:rsidR="005378B8" w:rsidRPr="00405755" w:rsidRDefault="005378B8" w:rsidP="006E3938">
      <w:pPr>
        <w:pStyle w:val="BodyText"/>
      </w:pPr>
    </w:p>
    <w:p w14:paraId="5D741EE2" w14:textId="77777777" w:rsidR="005378B8" w:rsidRDefault="005378B8" w:rsidP="006E3938">
      <w:pPr>
        <w:pStyle w:val="BodyText"/>
      </w:pPr>
    </w:p>
    <w:p w14:paraId="4FD820D0" w14:textId="77777777" w:rsidR="0066300E" w:rsidRDefault="0066300E" w:rsidP="006E3938">
      <w:pPr>
        <w:pStyle w:val="BodyText"/>
      </w:pPr>
    </w:p>
    <w:p w14:paraId="26CC8831" w14:textId="77777777" w:rsidR="0066300E" w:rsidRPr="00405755" w:rsidRDefault="0066300E" w:rsidP="006E3938">
      <w:pPr>
        <w:pStyle w:val="BodyText"/>
      </w:pPr>
    </w:p>
    <w:p w14:paraId="4AD1A249" w14:textId="77777777" w:rsidR="005378B8" w:rsidRPr="00405755" w:rsidRDefault="005378B8" w:rsidP="006E3938">
      <w:pPr>
        <w:pStyle w:val="BodyText"/>
      </w:pPr>
    </w:p>
    <w:p w14:paraId="674BB0B8" w14:textId="77777777" w:rsidR="005378B8" w:rsidRPr="00405755" w:rsidRDefault="005378B8" w:rsidP="006E3938">
      <w:pPr>
        <w:pStyle w:val="BodyText"/>
      </w:pPr>
    </w:p>
    <w:p w14:paraId="4787CDBD" w14:textId="77777777" w:rsidR="005378B8" w:rsidRPr="00405755" w:rsidRDefault="005378B8" w:rsidP="006E3938">
      <w:pPr>
        <w:pStyle w:val="BodyText"/>
      </w:pPr>
    </w:p>
    <w:p w14:paraId="3FECAEB7" w14:textId="77777777" w:rsidR="005378B8" w:rsidRPr="00405755" w:rsidRDefault="005378B8" w:rsidP="006E3938">
      <w:pPr>
        <w:pStyle w:val="BodyText"/>
      </w:pPr>
    </w:p>
    <w:p w14:paraId="26656696" w14:textId="77777777" w:rsidR="005378B8" w:rsidRPr="00405755" w:rsidRDefault="005378B8" w:rsidP="006E3938">
      <w:pPr>
        <w:pStyle w:val="BodyText"/>
      </w:pPr>
    </w:p>
    <w:p w14:paraId="1B1D5226" w14:textId="58FF94AD" w:rsidR="005378B8" w:rsidRPr="00C96618" w:rsidRDefault="005378B8" w:rsidP="00C96618">
      <w:pPr>
        <w:pStyle w:val="Editionnumber"/>
      </w:pPr>
      <w:r w:rsidRPr="00C96618">
        <w:t xml:space="preserve">Edition </w:t>
      </w:r>
      <w:ins w:id="1" w:author="Paul Mueller" w:date="2025-04-08T12:30:00Z">
        <w:r w:rsidR="00C96618" w:rsidRPr="00C96618">
          <w:t>3.0</w:t>
        </w:r>
      </w:ins>
      <w:del w:id="2" w:author="Paul Mueller" w:date="2025-04-08T12:30:00Z">
        <w:r w:rsidR="00C265F7" w:rsidRPr="00C96618" w:rsidDel="00C96618">
          <w:delText>2</w:delText>
        </w:r>
        <w:r w:rsidRPr="00C96618" w:rsidDel="00C96618">
          <w:delText>.</w:delText>
        </w:r>
        <w:r w:rsidR="005E3927" w:rsidRPr="00C96618" w:rsidDel="00C96618">
          <w:delText>1</w:delText>
        </w:r>
      </w:del>
    </w:p>
    <w:p w14:paraId="1F8300DA" w14:textId="0BE22592" w:rsidR="005E3927" w:rsidRDefault="00895F7B" w:rsidP="005378B8">
      <w:pPr>
        <w:pStyle w:val="Documentdate"/>
      </w:pPr>
      <w:ins w:id="3" w:author="Paul Mueller" w:date="2025-10-14T06:17:00Z" w16du:dateUtc="2025-10-14T11:17:00Z">
        <w:r>
          <w:t xml:space="preserve">October </w:t>
        </w:r>
      </w:ins>
      <w:ins w:id="4" w:author="Paul Mueller" w:date="2025-04-08T11:50:00Z">
        <w:r w:rsidR="00FE46B7">
          <w:t>2025</w:t>
        </w:r>
      </w:ins>
      <w:del w:id="5" w:author="Paul Mueller" w:date="2025-04-08T11:50:00Z">
        <w:r w:rsidR="005378B8" w:rsidRPr="00405755" w:rsidDel="00FE46B7">
          <w:delText>D</w:delText>
        </w:r>
        <w:r w:rsidR="00C265F7" w:rsidDel="00FE46B7">
          <w:delText>ecember 2004</w:delText>
        </w:r>
        <w:r w:rsidR="005E3927" w:rsidRPr="005E3927" w:rsidDel="00FE46B7">
          <w:delText xml:space="preserve"> </w:delText>
        </w:r>
      </w:del>
    </w:p>
    <w:p w14:paraId="39B3CFE5" w14:textId="77777777" w:rsidR="00AF5330" w:rsidRDefault="00AF5330" w:rsidP="009E0D17"/>
    <w:p w14:paraId="4EE5447C" w14:textId="367ECE0E" w:rsidR="006A48A6" w:rsidRDefault="005E3927" w:rsidP="006E3938">
      <w:pPr>
        <w:pStyle w:val="MRN"/>
      </w:pPr>
      <w:r w:rsidRPr="005E3927">
        <w:t>urn:mrn:iala:pub:r0101</w:t>
      </w:r>
    </w:p>
    <w:p w14:paraId="4C812A3A" w14:textId="77777777" w:rsidR="00BC27F6" w:rsidRPr="00405755" w:rsidRDefault="00BC27F6" w:rsidP="00D74AE1">
      <w:pPr>
        <w:sectPr w:rsidR="00BC27F6" w:rsidRPr="00405755"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23DE377" w14:textId="3B275D3A" w:rsidR="00914E26" w:rsidRPr="00405755" w:rsidRDefault="00914E26" w:rsidP="00914E26">
      <w:pPr>
        <w:pStyle w:val="BodyText"/>
      </w:pPr>
      <w:r w:rsidRPr="00405755">
        <w:lastRenderedPageBreak/>
        <w:t xml:space="preserve">Revisions to this </w:t>
      </w:r>
      <w:r w:rsidR="00AF5330">
        <w:t>d</w:t>
      </w:r>
      <w:r w:rsidRPr="00405755">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405755" w14:paraId="16FD51BB" w14:textId="77777777" w:rsidTr="006E3938">
        <w:tc>
          <w:tcPr>
            <w:tcW w:w="1908" w:type="dxa"/>
          </w:tcPr>
          <w:p w14:paraId="6B4C1163" w14:textId="77777777" w:rsidR="00914E26" w:rsidRPr="00405755" w:rsidRDefault="00914E26" w:rsidP="00914E26">
            <w:pPr>
              <w:pStyle w:val="Tabletexttitle"/>
            </w:pPr>
            <w:r w:rsidRPr="00405755">
              <w:t>Date</w:t>
            </w:r>
          </w:p>
        </w:tc>
        <w:tc>
          <w:tcPr>
            <w:tcW w:w="6025" w:type="dxa"/>
          </w:tcPr>
          <w:p w14:paraId="6043F5E7" w14:textId="703043B9" w:rsidR="00914E26" w:rsidRPr="00405755" w:rsidRDefault="00AF5330" w:rsidP="00914E26">
            <w:pPr>
              <w:pStyle w:val="Tabletexttitle"/>
            </w:pPr>
            <w:r>
              <w:t>Details</w:t>
            </w:r>
          </w:p>
        </w:tc>
        <w:tc>
          <w:tcPr>
            <w:tcW w:w="2552" w:type="dxa"/>
          </w:tcPr>
          <w:p w14:paraId="2A3D9156" w14:textId="06A2FF41" w:rsidR="00914E26" w:rsidRPr="00405755" w:rsidRDefault="00AF5330" w:rsidP="005E4659">
            <w:pPr>
              <w:pStyle w:val="Tabletexttitle"/>
              <w:ind w:right="112"/>
            </w:pPr>
            <w:r>
              <w:t>Approvals</w:t>
            </w:r>
          </w:p>
        </w:tc>
      </w:tr>
      <w:tr w:rsidR="005E4659" w:rsidRPr="00405755" w14:paraId="35D4F1EB" w14:textId="77777777" w:rsidTr="006E3938">
        <w:trPr>
          <w:trHeight w:val="851"/>
        </w:trPr>
        <w:tc>
          <w:tcPr>
            <w:tcW w:w="1908" w:type="dxa"/>
            <w:vAlign w:val="center"/>
          </w:tcPr>
          <w:p w14:paraId="0F354356" w14:textId="4507A65D" w:rsidR="00914E26" w:rsidRPr="00405755" w:rsidRDefault="0066300E" w:rsidP="00130057">
            <w:pPr>
              <w:pStyle w:val="Tabletext"/>
            </w:pPr>
            <w:r>
              <w:t>January 1995</w:t>
            </w:r>
          </w:p>
        </w:tc>
        <w:tc>
          <w:tcPr>
            <w:tcW w:w="6025" w:type="dxa"/>
            <w:vAlign w:val="center"/>
          </w:tcPr>
          <w:p w14:paraId="0964E9E6" w14:textId="1DFAC12F" w:rsidR="00914E26" w:rsidRPr="00405755" w:rsidRDefault="0066300E" w:rsidP="00914E26">
            <w:pPr>
              <w:pStyle w:val="Tabletext"/>
            </w:pPr>
            <w:r>
              <w:t>1</w:t>
            </w:r>
            <w:r w:rsidRPr="0066300E">
              <w:rPr>
                <w:vertAlign w:val="superscript"/>
              </w:rPr>
              <w:t>st</w:t>
            </w:r>
            <w:r>
              <w:t xml:space="preserve"> issue</w:t>
            </w:r>
          </w:p>
        </w:tc>
        <w:tc>
          <w:tcPr>
            <w:tcW w:w="2552" w:type="dxa"/>
            <w:vAlign w:val="center"/>
          </w:tcPr>
          <w:p w14:paraId="7F6DE41C" w14:textId="55657375" w:rsidR="00914E26" w:rsidRPr="00405755" w:rsidRDefault="00914E26" w:rsidP="00914E26">
            <w:pPr>
              <w:pStyle w:val="Tabletext"/>
            </w:pPr>
          </w:p>
        </w:tc>
      </w:tr>
      <w:tr w:rsidR="005E4659" w:rsidRPr="00405755" w14:paraId="39E217BE" w14:textId="77777777" w:rsidTr="006E3938">
        <w:trPr>
          <w:trHeight w:val="851"/>
        </w:trPr>
        <w:tc>
          <w:tcPr>
            <w:tcW w:w="1908" w:type="dxa"/>
            <w:vAlign w:val="center"/>
          </w:tcPr>
          <w:p w14:paraId="4551A601" w14:textId="37D1D7CE" w:rsidR="00914E26" w:rsidRPr="00405755" w:rsidRDefault="0066300E" w:rsidP="00914E26">
            <w:pPr>
              <w:pStyle w:val="Tabletext"/>
            </w:pPr>
            <w:r>
              <w:t>December 2000</w:t>
            </w:r>
          </w:p>
        </w:tc>
        <w:tc>
          <w:tcPr>
            <w:tcW w:w="6025" w:type="dxa"/>
            <w:vAlign w:val="center"/>
          </w:tcPr>
          <w:p w14:paraId="685A41D6" w14:textId="36271B95" w:rsidR="00914E26" w:rsidRPr="00405755" w:rsidRDefault="0066300E" w:rsidP="00914E26">
            <w:pPr>
              <w:pStyle w:val="Tabletext"/>
            </w:pPr>
            <w:r>
              <w:t>Ed</w:t>
            </w:r>
            <w:r w:rsidR="003F2940">
              <w:t xml:space="preserve">ition </w:t>
            </w:r>
            <w:r>
              <w:t>1.1</w:t>
            </w:r>
          </w:p>
        </w:tc>
        <w:tc>
          <w:tcPr>
            <w:tcW w:w="2552" w:type="dxa"/>
            <w:vAlign w:val="center"/>
          </w:tcPr>
          <w:p w14:paraId="699CA7E6" w14:textId="77777777" w:rsidR="00914E26" w:rsidRPr="00405755" w:rsidRDefault="00914E26" w:rsidP="00914E26">
            <w:pPr>
              <w:pStyle w:val="Tabletext"/>
            </w:pPr>
          </w:p>
        </w:tc>
      </w:tr>
      <w:tr w:rsidR="0066300E" w:rsidRPr="00405755" w14:paraId="78D311D6" w14:textId="77777777" w:rsidTr="006E3938">
        <w:trPr>
          <w:trHeight w:val="851"/>
        </w:trPr>
        <w:tc>
          <w:tcPr>
            <w:tcW w:w="1908" w:type="dxa"/>
            <w:vAlign w:val="center"/>
          </w:tcPr>
          <w:p w14:paraId="31B5B129" w14:textId="4F45BC00" w:rsidR="0066300E" w:rsidRPr="00405755" w:rsidRDefault="0066300E" w:rsidP="0066300E">
            <w:pPr>
              <w:pStyle w:val="Tabletext"/>
            </w:pPr>
            <w:r w:rsidRPr="0094052B">
              <w:rPr>
                <w:lang w:val="en-US"/>
              </w:rPr>
              <w:t>Sept</w:t>
            </w:r>
            <w:r>
              <w:rPr>
                <w:lang w:val="en-US"/>
              </w:rPr>
              <w:t>ember</w:t>
            </w:r>
            <w:r w:rsidRPr="0094052B">
              <w:rPr>
                <w:lang w:val="en-US"/>
              </w:rPr>
              <w:t xml:space="preserve"> 2004</w:t>
            </w:r>
          </w:p>
        </w:tc>
        <w:tc>
          <w:tcPr>
            <w:tcW w:w="6025" w:type="dxa"/>
            <w:vAlign w:val="center"/>
          </w:tcPr>
          <w:p w14:paraId="26757BC6" w14:textId="1559FB19" w:rsidR="0066300E" w:rsidRDefault="0066300E" w:rsidP="0066300E">
            <w:pPr>
              <w:pStyle w:val="Tabletext"/>
            </w:pPr>
            <w:r>
              <w:t>Ed</w:t>
            </w:r>
            <w:r w:rsidR="003F2940">
              <w:t xml:space="preserve">ition </w:t>
            </w:r>
            <w:r>
              <w:t>2</w:t>
            </w:r>
          </w:p>
          <w:p w14:paraId="5E577130" w14:textId="77777777" w:rsidR="0066300E" w:rsidRDefault="0066300E" w:rsidP="0066300E">
            <w:pPr>
              <w:pStyle w:val="Tabletext"/>
            </w:pPr>
            <w:r>
              <w:t>General Revision including updating information and clarification of terms</w:t>
            </w:r>
            <w:r w:rsidR="00B72242">
              <w:t>.</w:t>
            </w:r>
          </w:p>
          <w:p w14:paraId="225A4345" w14:textId="6EECD323" w:rsidR="00B72242" w:rsidRPr="00405755" w:rsidRDefault="00B72242" w:rsidP="0066300E">
            <w:pPr>
              <w:pStyle w:val="Tabletext"/>
            </w:pPr>
            <w:r w:rsidRPr="0094052B">
              <w:rPr>
                <w:lang w:val="en-US"/>
              </w:rPr>
              <w:t>Discussions underway at IMO and ITU on S band radars; concern over future of Racons</w:t>
            </w:r>
            <w:r>
              <w:rPr>
                <w:lang w:val="en-US"/>
              </w:rPr>
              <w:t>.</w:t>
            </w:r>
          </w:p>
        </w:tc>
        <w:tc>
          <w:tcPr>
            <w:tcW w:w="2552" w:type="dxa"/>
            <w:vAlign w:val="center"/>
          </w:tcPr>
          <w:p w14:paraId="7BD36B94" w14:textId="3802AB00" w:rsidR="0066300E" w:rsidRPr="00405755" w:rsidRDefault="0066300E" w:rsidP="0066300E">
            <w:pPr>
              <w:pStyle w:val="Tabletext"/>
            </w:pPr>
          </w:p>
        </w:tc>
      </w:tr>
      <w:tr w:rsidR="0066300E" w:rsidRPr="00405755" w14:paraId="26F6C60B" w14:textId="77777777" w:rsidTr="006E3938">
        <w:trPr>
          <w:trHeight w:val="851"/>
        </w:trPr>
        <w:tc>
          <w:tcPr>
            <w:tcW w:w="1908" w:type="dxa"/>
            <w:vAlign w:val="center"/>
          </w:tcPr>
          <w:p w14:paraId="54602F5C" w14:textId="05EA362A" w:rsidR="0066300E" w:rsidRPr="00405755" w:rsidRDefault="005E3927" w:rsidP="0066300E">
            <w:pPr>
              <w:pStyle w:val="Tabletext"/>
            </w:pPr>
            <w:r>
              <w:t xml:space="preserve">September 2020 </w:t>
            </w:r>
          </w:p>
        </w:tc>
        <w:tc>
          <w:tcPr>
            <w:tcW w:w="6025" w:type="dxa"/>
            <w:vAlign w:val="center"/>
          </w:tcPr>
          <w:p w14:paraId="0905B690" w14:textId="5C851760" w:rsidR="0066300E" w:rsidRPr="00405755" w:rsidRDefault="005E3927" w:rsidP="0066300E">
            <w:pPr>
              <w:pStyle w:val="Tabletext"/>
            </w:pPr>
            <w:r>
              <w:t>Ed</w:t>
            </w:r>
            <w:r w:rsidR="003F2940">
              <w:t xml:space="preserve">ition </w:t>
            </w:r>
            <w:r>
              <w:t xml:space="preserve">2.1 Editorial </w:t>
            </w:r>
            <w:r w:rsidR="003F2940">
              <w:t>c</w:t>
            </w:r>
            <w:r>
              <w:t>orrections</w:t>
            </w:r>
            <w:r w:rsidR="003F2940">
              <w:t>.</w:t>
            </w:r>
          </w:p>
        </w:tc>
        <w:tc>
          <w:tcPr>
            <w:tcW w:w="2552" w:type="dxa"/>
            <w:vAlign w:val="center"/>
          </w:tcPr>
          <w:p w14:paraId="3B39797F" w14:textId="77777777" w:rsidR="0066300E" w:rsidRPr="00405755" w:rsidRDefault="0066300E" w:rsidP="0066300E">
            <w:pPr>
              <w:pStyle w:val="Tabletext"/>
            </w:pPr>
          </w:p>
        </w:tc>
      </w:tr>
      <w:tr w:rsidR="0066300E" w:rsidRPr="00405755" w14:paraId="329A4568" w14:textId="77777777" w:rsidTr="006E3938">
        <w:trPr>
          <w:trHeight w:val="851"/>
        </w:trPr>
        <w:tc>
          <w:tcPr>
            <w:tcW w:w="1908" w:type="dxa"/>
            <w:vAlign w:val="center"/>
          </w:tcPr>
          <w:p w14:paraId="641863B8" w14:textId="3D3DF802" w:rsidR="0066300E" w:rsidRPr="00405755" w:rsidRDefault="00895F7B" w:rsidP="0066300E">
            <w:pPr>
              <w:pStyle w:val="Tabletext"/>
            </w:pPr>
            <w:ins w:id="6" w:author="Paul Mueller" w:date="2025-10-14T06:17:00Z" w16du:dateUtc="2025-10-14T11:17:00Z">
              <w:r>
                <w:t xml:space="preserve">October </w:t>
              </w:r>
            </w:ins>
            <w:ins w:id="7" w:author="Paul Mueller" w:date="2025-04-08T11:51:00Z">
              <w:r w:rsidR="00FE46B7">
                <w:t>2025</w:t>
              </w:r>
            </w:ins>
          </w:p>
        </w:tc>
        <w:tc>
          <w:tcPr>
            <w:tcW w:w="6025" w:type="dxa"/>
            <w:vAlign w:val="center"/>
          </w:tcPr>
          <w:p w14:paraId="1D52E40E" w14:textId="77777777" w:rsidR="00C96618" w:rsidRDefault="00C96618" w:rsidP="0066300E">
            <w:pPr>
              <w:pStyle w:val="Tabletext"/>
              <w:rPr>
                <w:ins w:id="8" w:author="Paul Mueller" w:date="2025-04-08T12:37:00Z"/>
              </w:rPr>
            </w:pPr>
            <w:ins w:id="9" w:author="Paul Mueller" w:date="2025-04-08T12:37:00Z">
              <w:r>
                <w:t xml:space="preserve">Edition 3.0 </w:t>
              </w:r>
            </w:ins>
          </w:p>
          <w:p w14:paraId="16B66DE0" w14:textId="383ADD1C" w:rsidR="0066300E" w:rsidRPr="00405755" w:rsidRDefault="00FE46B7" w:rsidP="0066300E">
            <w:pPr>
              <w:pStyle w:val="Tabletext"/>
            </w:pPr>
            <w:ins w:id="10" w:author="Paul Mueller" w:date="2025-04-08T11:51:00Z">
              <w:r>
                <w:t>Updated to new format. Moved guideline text to new Guideline</w:t>
              </w:r>
            </w:ins>
            <w:ins w:id="11" w:author="Paul Mueller" w:date="2025-04-08T16:12:00Z">
              <w:r w:rsidR="00841505">
                <w:t xml:space="preserve"> 11xx</w:t>
              </w:r>
            </w:ins>
            <w:ins w:id="12" w:author="Paul Mueller" w:date="2025-04-08T11:51:00Z">
              <w:r>
                <w:t xml:space="preserve">. Updated and clarified </w:t>
              </w:r>
            </w:ins>
            <w:ins w:id="13" w:author="Paul Mueller" w:date="2025-04-08T16:12:00Z">
              <w:r w:rsidR="00841505">
                <w:t xml:space="preserve">the Technical Parameters </w:t>
              </w:r>
            </w:ins>
            <w:ins w:id="14" w:author="Paul Mueller" w:date="2025-04-08T11:51:00Z">
              <w:r>
                <w:t>Table.</w:t>
              </w:r>
            </w:ins>
          </w:p>
        </w:tc>
        <w:tc>
          <w:tcPr>
            <w:tcW w:w="2552" w:type="dxa"/>
            <w:vAlign w:val="center"/>
          </w:tcPr>
          <w:p w14:paraId="6FA1F0A8" w14:textId="77777777" w:rsidR="0066300E" w:rsidRPr="00405755" w:rsidRDefault="0066300E" w:rsidP="0066300E">
            <w:pPr>
              <w:pStyle w:val="Tabletext"/>
            </w:pPr>
          </w:p>
        </w:tc>
      </w:tr>
      <w:tr w:rsidR="0066300E" w:rsidRPr="00405755" w14:paraId="38DE598C" w14:textId="77777777" w:rsidTr="006E3938">
        <w:trPr>
          <w:trHeight w:val="851"/>
        </w:trPr>
        <w:tc>
          <w:tcPr>
            <w:tcW w:w="1908" w:type="dxa"/>
            <w:vAlign w:val="center"/>
          </w:tcPr>
          <w:p w14:paraId="636581AB" w14:textId="77777777" w:rsidR="0066300E" w:rsidRPr="00405755" w:rsidRDefault="0066300E" w:rsidP="0066300E">
            <w:pPr>
              <w:pStyle w:val="Tabletext"/>
            </w:pPr>
          </w:p>
        </w:tc>
        <w:tc>
          <w:tcPr>
            <w:tcW w:w="6025" w:type="dxa"/>
            <w:vAlign w:val="center"/>
          </w:tcPr>
          <w:p w14:paraId="482C639F" w14:textId="77777777" w:rsidR="0066300E" w:rsidRPr="00405755" w:rsidRDefault="0066300E" w:rsidP="0066300E">
            <w:pPr>
              <w:pStyle w:val="Tabletext"/>
            </w:pPr>
          </w:p>
        </w:tc>
        <w:tc>
          <w:tcPr>
            <w:tcW w:w="2552" w:type="dxa"/>
            <w:vAlign w:val="center"/>
          </w:tcPr>
          <w:p w14:paraId="69F6B72E" w14:textId="77777777" w:rsidR="0066300E" w:rsidRPr="00405755" w:rsidRDefault="0066300E" w:rsidP="0066300E">
            <w:pPr>
              <w:pStyle w:val="Tabletext"/>
            </w:pPr>
          </w:p>
        </w:tc>
      </w:tr>
      <w:tr w:rsidR="0066300E" w:rsidRPr="00405755" w14:paraId="35504060" w14:textId="77777777" w:rsidTr="006E3938">
        <w:trPr>
          <w:trHeight w:val="851"/>
        </w:trPr>
        <w:tc>
          <w:tcPr>
            <w:tcW w:w="1908" w:type="dxa"/>
            <w:vAlign w:val="center"/>
          </w:tcPr>
          <w:p w14:paraId="451E10AC" w14:textId="77777777" w:rsidR="0066300E" w:rsidRPr="00405755" w:rsidRDefault="0066300E" w:rsidP="0066300E">
            <w:pPr>
              <w:pStyle w:val="Tabletext"/>
            </w:pPr>
          </w:p>
        </w:tc>
        <w:tc>
          <w:tcPr>
            <w:tcW w:w="6025" w:type="dxa"/>
            <w:vAlign w:val="center"/>
          </w:tcPr>
          <w:p w14:paraId="2D7274E5" w14:textId="77777777" w:rsidR="0066300E" w:rsidRPr="00405755" w:rsidRDefault="0066300E" w:rsidP="0066300E">
            <w:pPr>
              <w:pStyle w:val="Tabletext"/>
            </w:pPr>
          </w:p>
        </w:tc>
        <w:tc>
          <w:tcPr>
            <w:tcW w:w="2552" w:type="dxa"/>
            <w:vAlign w:val="center"/>
          </w:tcPr>
          <w:p w14:paraId="1AFB49F0" w14:textId="77777777" w:rsidR="0066300E" w:rsidRPr="00405755" w:rsidRDefault="0066300E" w:rsidP="0066300E">
            <w:pPr>
              <w:pStyle w:val="Tabletext"/>
            </w:pPr>
          </w:p>
        </w:tc>
      </w:tr>
    </w:tbl>
    <w:p w14:paraId="62C26197" w14:textId="77777777" w:rsidR="005E4659" w:rsidRDefault="005E4659" w:rsidP="00914E26">
      <w:pPr>
        <w:spacing w:after="200" w:line="276" w:lineRule="auto"/>
      </w:pPr>
    </w:p>
    <w:p w14:paraId="6A5439C5" w14:textId="77777777" w:rsidR="00530A84" w:rsidRPr="00040954" w:rsidRDefault="00530A84" w:rsidP="00914E26">
      <w:pPr>
        <w:spacing w:after="200" w:line="276" w:lineRule="auto"/>
        <w:rPr>
          <w:sz w:val="22"/>
        </w:rPr>
      </w:pPr>
    </w:p>
    <w:p w14:paraId="3C393586" w14:textId="77777777" w:rsidR="00530A84" w:rsidRDefault="00530A84" w:rsidP="00914E26">
      <w:pPr>
        <w:spacing w:after="200" w:line="276" w:lineRule="auto"/>
      </w:pPr>
    </w:p>
    <w:p w14:paraId="79C7324A" w14:textId="77777777" w:rsidR="00530A84" w:rsidRPr="00405755" w:rsidRDefault="00530A84" w:rsidP="00914E26">
      <w:pPr>
        <w:spacing w:after="200" w:line="276" w:lineRule="auto"/>
        <w:sectPr w:rsidR="00530A84" w:rsidRPr="00405755" w:rsidSect="00111E0A">
          <w:headerReference w:type="default" r:id="rId13"/>
          <w:footerReference w:type="default" r:id="rId14"/>
          <w:pgSz w:w="11906" w:h="16838" w:code="9"/>
          <w:pgMar w:top="567" w:right="794" w:bottom="567" w:left="907" w:header="567" w:footer="850" w:gutter="0"/>
          <w:cols w:space="708"/>
          <w:docGrid w:linePitch="360"/>
        </w:sectPr>
      </w:pPr>
    </w:p>
    <w:p w14:paraId="69E12E33" w14:textId="78DE94F0" w:rsidR="001B7940" w:rsidRDefault="001B7940" w:rsidP="001B7940">
      <w:pPr>
        <w:pStyle w:val="THECOUNCIL"/>
      </w:pPr>
      <w:bookmarkStart w:id="15" w:name="_Toc442255952"/>
      <w:r w:rsidRPr="00405755">
        <w:lastRenderedPageBreak/>
        <w:t>THE COUNCIL</w:t>
      </w:r>
    </w:p>
    <w:p w14:paraId="27AF0881" w14:textId="77777777" w:rsidR="004F6E92" w:rsidRDefault="004F6E92" w:rsidP="004F6E92">
      <w:pPr>
        <w:pStyle w:val="Noting"/>
      </w:pPr>
      <w:r>
        <w:rPr>
          <w:b/>
        </w:rPr>
        <w:t>RECALLING</w:t>
      </w:r>
      <w:r>
        <w:t xml:space="preserve"> the function of IALA with respect to Safety of Navigation, the efficiency of maritime transport and the protection of the environment</w:t>
      </w:r>
    </w:p>
    <w:p w14:paraId="15B14CB0" w14:textId="77777777" w:rsidR="004F6E92" w:rsidRDefault="004F6E92" w:rsidP="004F6E92">
      <w:pPr>
        <w:pStyle w:val="Noting"/>
      </w:pPr>
      <w:r>
        <w:rPr>
          <w:b/>
          <w:bCs/>
        </w:rPr>
        <w:t>NOTING</w:t>
      </w:r>
      <w:r>
        <w:t xml:space="preserve"> that the International Maritime Organization, in Assembly Resolution A.615(15) on "Radar Beacons and Transponders", has recommended operational standards for radar beacons;</w:t>
      </w:r>
    </w:p>
    <w:p w14:paraId="666B92F0" w14:textId="4E8BC693" w:rsidR="004F6E92" w:rsidRDefault="004F6E92" w:rsidP="004F6E92">
      <w:pPr>
        <w:pStyle w:val="Noting"/>
      </w:pPr>
      <w:r>
        <w:rPr>
          <w:b/>
          <w:bCs/>
        </w:rPr>
        <w:t xml:space="preserve">NOTING ALSO </w:t>
      </w:r>
      <w:r>
        <w:t xml:space="preserve">that the International Maritime Organization is developing revised performance standards for </w:t>
      </w:r>
      <w:ins w:id="16" w:author="Paul Mueller" w:date="2025-10-14T05:57:00Z" w16du:dateUtc="2025-10-14T10:57:00Z">
        <w:r w:rsidR="009E0327">
          <w:t>r</w:t>
        </w:r>
      </w:ins>
      <w:del w:id="17" w:author="Paul Mueller" w:date="2025-10-14T05:57:00Z" w16du:dateUtc="2025-10-14T10:57:00Z">
        <w:r w:rsidDel="009E0327">
          <w:delText>R</w:delText>
        </w:r>
      </w:del>
      <w:r>
        <w:t>adars;</w:t>
      </w:r>
    </w:p>
    <w:p w14:paraId="016AE68D" w14:textId="72AD2A29" w:rsidR="004F6E92" w:rsidRDefault="004F6E92" w:rsidP="004F6E92">
      <w:pPr>
        <w:pStyle w:val="Noting"/>
      </w:pPr>
      <w:r>
        <w:rPr>
          <w:b/>
          <w:bCs/>
        </w:rPr>
        <w:t>NOTING FURTHER</w:t>
      </w:r>
      <w:r>
        <w:t xml:space="preserve"> that the International Telecommunication Union in ITU-R M.824</w:t>
      </w:r>
      <w:del w:id="18" w:author="Paul Mueller" w:date="2025-04-08T11:52:00Z">
        <w:r w:rsidDel="00FE46B7">
          <w:delText>-2</w:delText>
        </w:r>
      </w:del>
      <w:r>
        <w:t xml:space="preserve"> gives the technical characteristics of a general</w:t>
      </w:r>
      <w:ins w:id="19" w:author="Paul Mueller" w:date="2025-04-08T12:31:00Z">
        <w:r w:rsidR="00C96618">
          <w:t>-</w:t>
        </w:r>
      </w:ins>
      <w:del w:id="20" w:author="Paul Mueller" w:date="2025-04-08T12:31:00Z">
        <w:r w:rsidDel="00C96618">
          <w:delText xml:space="preserve"> </w:delText>
        </w:r>
      </w:del>
      <w:r>
        <w:t>purpose maritime radar beacon;</w:t>
      </w:r>
    </w:p>
    <w:p w14:paraId="1DE5A75E" w14:textId="3CDCF3E1" w:rsidR="004F6E92" w:rsidRDefault="004F6E92" w:rsidP="004F6E92">
      <w:pPr>
        <w:pStyle w:val="Noting"/>
      </w:pPr>
      <w:r>
        <w:rPr>
          <w:b/>
          <w:bCs/>
        </w:rPr>
        <w:t>RECOGNI</w:t>
      </w:r>
      <w:r w:rsidR="00905AAC">
        <w:rPr>
          <w:b/>
          <w:bCs/>
        </w:rPr>
        <w:t>Z</w:t>
      </w:r>
      <w:r>
        <w:rPr>
          <w:b/>
          <w:bCs/>
        </w:rPr>
        <w:t>ING</w:t>
      </w:r>
      <w:r>
        <w:t xml:space="preserve"> that many Aids to Navigation Authorities have installed maritime radar beacons as general</w:t>
      </w:r>
      <w:ins w:id="21" w:author="Paul Mueller" w:date="2025-04-08T12:31:00Z">
        <w:r w:rsidR="00C96618">
          <w:t>-</w:t>
        </w:r>
      </w:ins>
      <w:del w:id="22" w:author="Paul Mueller" w:date="2025-04-08T12:31:00Z">
        <w:r w:rsidDel="00C96618">
          <w:delText xml:space="preserve"> </w:delText>
        </w:r>
      </w:del>
      <w:r>
        <w:t>purpose aids to navigation;</w:t>
      </w:r>
    </w:p>
    <w:p w14:paraId="0F1F8F78" w14:textId="698A808C" w:rsidR="004F6E92" w:rsidRDefault="004F6E92" w:rsidP="004F6E92">
      <w:pPr>
        <w:pStyle w:val="Noting"/>
      </w:pPr>
      <w:r>
        <w:rPr>
          <w:b/>
          <w:bCs/>
        </w:rPr>
        <w:t>HAVING CONSIDERED</w:t>
      </w:r>
      <w:r>
        <w:rPr>
          <w:sz w:val="28"/>
        </w:rPr>
        <w:t xml:space="preserve"> </w:t>
      </w:r>
      <w:r>
        <w:t xml:space="preserve">the proposals made by the IALA </w:t>
      </w:r>
      <w:ins w:id="23" w:author="Paul Mueller" w:date="2025-10-14T06:18:00Z" w16du:dateUtc="2025-10-14T11:18:00Z">
        <w:r w:rsidR="00F51773">
          <w:t>ENG</w:t>
        </w:r>
      </w:ins>
      <w:del w:id="24" w:author="Paul Mueller" w:date="2025-10-14T06:18:00Z" w16du:dateUtc="2025-10-14T11:18:00Z">
        <w:r w:rsidDel="00F51773">
          <w:delText>Radionavigation</w:delText>
        </w:r>
      </w:del>
      <w:r>
        <w:t xml:space="preserve"> Committee;</w:t>
      </w:r>
    </w:p>
    <w:p w14:paraId="5BA43792" w14:textId="77777777" w:rsidR="004F6E92" w:rsidRDefault="004F6E92" w:rsidP="004F6E92">
      <w:pPr>
        <w:pStyle w:val="Noting"/>
      </w:pPr>
      <w:r>
        <w:rPr>
          <w:b/>
          <w:bCs/>
        </w:rPr>
        <w:t>RECOMMENDS</w:t>
      </w:r>
      <w:r>
        <w:t>:</w:t>
      </w:r>
    </w:p>
    <w:p w14:paraId="5A06127C" w14:textId="669449F8" w:rsidR="004F6E92" w:rsidRPr="00FE46B7" w:rsidDel="00FE46B7" w:rsidRDefault="004F6E92">
      <w:pPr>
        <w:pStyle w:val="Bullet1-recommendation"/>
        <w:rPr>
          <w:del w:id="25" w:author="Paul Mueller" w:date="2025-04-08T11:58:00Z"/>
        </w:rPr>
        <w:pPrChange w:id="26" w:author="Paul Mueller" w:date="2025-04-08T12:25:00Z">
          <w:pPr>
            <w:pStyle w:val="List1-recommendationtext"/>
            <w:ind w:left="1276"/>
          </w:pPr>
        </w:pPrChange>
      </w:pPr>
      <w:del w:id="27" w:author="Paul Mueller" w:date="2025-04-08T11:52:00Z">
        <w:r w:rsidRPr="00FE46B7" w:rsidDel="00FE46B7">
          <w:delText>a)</w:delText>
        </w:r>
        <w:r w:rsidRPr="00FE46B7" w:rsidDel="00FE46B7">
          <w:tab/>
        </w:r>
      </w:del>
      <w:r w:rsidRPr="00FE46B7">
        <w:t xml:space="preserve">That radar beacons (racons) provided by Aids to Navigation Authorities should conform to the technical </w:t>
      </w:r>
      <w:ins w:id="28" w:author="Paul Mueller" w:date="2025-04-08T11:59:00Z">
        <w:r w:rsidR="00FE46B7">
          <w:t>parameters</w:t>
        </w:r>
      </w:ins>
      <w:del w:id="29" w:author="Paul Mueller" w:date="2025-04-08T11:59:00Z">
        <w:r w:rsidRPr="00FE46B7" w:rsidDel="00FE46B7">
          <w:delText>characteristics</w:delText>
        </w:r>
      </w:del>
      <w:r w:rsidRPr="00FE46B7">
        <w:t xml:space="preserve"> set out in </w:t>
      </w:r>
      <w:del w:id="30" w:author="Paul Mueller" w:date="2025-04-08T11:55:00Z">
        <w:r w:rsidRPr="00FE46B7" w:rsidDel="00FE46B7">
          <w:delText xml:space="preserve">Part 1 of the Annex to </w:delText>
        </w:r>
      </w:del>
      <w:r w:rsidRPr="00FE46B7">
        <w:t>this recommendation.</w:t>
      </w:r>
    </w:p>
    <w:p w14:paraId="38A58682" w14:textId="7895D3A4" w:rsidR="004F6E92" w:rsidDel="00FE46B7" w:rsidRDefault="004F6E92">
      <w:pPr>
        <w:pStyle w:val="Bullet1-recommendation"/>
        <w:rPr>
          <w:del w:id="31" w:author="Paul Mueller" w:date="2025-04-08T11:54:00Z"/>
        </w:rPr>
        <w:pPrChange w:id="32" w:author="Paul Mueller" w:date="2025-04-08T12:25:00Z">
          <w:pPr>
            <w:pStyle w:val="List1-recommendationtext"/>
            <w:ind w:left="1276"/>
          </w:pPr>
        </w:pPrChange>
      </w:pPr>
      <w:del w:id="33" w:author="Paul Mueller" w:date="2025-04-08T11:54:00Z">
        <w:r w:rsidDel="00FE46B7">
          <w:delText>b)</w:delText>
        </w:r>
      </w:del>
      <w:del w:id="34" w:author="Paul Mueller" w:date="2025-04-08T11:55:00Z">
        <w:r w:rsidDel="00FE46B7">
          <w:tab/>
        </w:r>
      </w:del>
      <w:del w:id="35" w:author="Paul Mueller" w:date="2025-04-08T11:54:00Z">
        <w:r w:rsidDel="00FE46B7">
          <w:delText>That Aids to Navigation Authorities take into account the guidelines on the use of racons set out in Part 2 of the Annex to this Recommendation when establishing racon sites.</w:delText>
        </w:r>
      </w:del>
    </w:p>
    <w:p w14:paraId="09E00614" w14:textId="0ABEC3BE" w:rsidR="006C075C" w:rsidDel="00FE46B7" w:rsidRDefault="004F6E92">
      <w:pPr>
        <w:pStyle w:val="Bullet1-recommendation"/>
        <w:rPr>
          <w:del w:id="36" w:author="Paul Mueller" w:date="2025-04-08T11:58:00Z"/>
        </w:rPr>
        <w:sectPr w:rsidR="006C075C" w:rsidDel="00FE46B7" w:rsidSect="0083218D">
          <w:headerReference w:type="default" r:id="rId15"/>
          <w:pgSz w:w="11906" w:h="16838" w:code="9"/>
          <w:pgMar w:top="567" w:right="794" w:bottom="567" w:left="907" w:header="850" w:footer="850" w:gutter="0"/>
          <w:cols w:space="708"/>
          <w:docGrid w:linePitch="360"/>
        </w:sectPr>
        <w:pPrChange w:id="37" w:author="Paul Mueller" w:date="2025-04-08T12:25:00Z">
          <w:pPr>
            <w:pStyle w:val="List1-recommendationtext"/>
            <w:ind w:left="1276"/>
          </w:pPr>
        </w:pPrChange>
      </w:pPr>
      <w:del w:id="38" w:author="Paul Mueller" w:date="2025-04-08T11:54:00Z">
        <w:r w:rsidDel="00FE46B7">
          <w:delText>c)</w:delText>
        </w:r>
        <w:r w:rsidDel="00FE46B7">
          <w:tab/>
          <w:delText>That Aids to Navigation Authorities take into account the Guidelines on Racon Range Performance set out in Part 4 of the Annex of this Recommendation.</w:delText>
        </w:r>
      </w:del>
    </w:p>
    <w:bookmarkStart w:id="39" w:name="_Toc466989435"/>
    <w:p w14:paraId="28B03E34" w14:textId="2C72D967" w:rsidR="00F6049C" w:rsidDel="00FE46B7" w:rsidRDefault="00F6049C">
      <w:pPr>
        <w:pStyle w:val="Bullet1-recommendation"/>
        <w:rPr>
          <w:del w:id="40" w:author="Paul Mueller" w:date="2025-04-08T11:55:00Z"/>
          <w:rFonts w:eastAsiaTheme="minorEastAsia"/>
          <w:lang w:eastAsia="en-GB"/>
        </w:rPr>
        <w:pPrChange w:id="41" w:author="Paul Mueller" w:date="2025-04-08T12:25:00Z">
          <w:pPr>
            <w:pStyle w:val="TOC1"/>
            <w:tabs>
              <w:tab w:val="left" w:pos="1134"/>
            </w:tabs>
          </w:pPr>
        </w:pPrChange>
      </w:pPr>
      <w:del w:id="42" w:author="Paul Mueller" w:date="2025-04-08T11:55:00Z">
        <w:r w:rsidDel="00FE46B7">
          <w:rPr>
            <w:b/>
            <w:lang w:eastAsia="en-GB"/>
          </w:rPr>
          <w:fldChar w:fldCharType="begin"/>
        </w:r>
        <w:r w:rsidDel="00FE46B7">
          <w:rPr>
            <w:lang w:eastAsia="en-GB"/>
          </w:rPr>
          <w:delInstrText xml:space="preserve"> TOC \o "1-3" \t "APPENDIX,5,Annex Head 2,2,Annex Head 3,3,Annex title Head 1,1" </w:delInstrText>
        </w:r>
        <w:r w:rsidDel="00FE46B7">
          <w:rPr>
            <w:b/>
            <w:lang w:eastAsia="en-GB"/>
          </w:rPr>
          <w:fldChar w:fldCharType="separate"/>
        </w:r>
        <w:r w:rsidRPr="0070543B" w:rsidDel="00FE46B7">
          <w:rPr>
            <w:u w:color="407EC9"/>
          </w:rPr>
          <w:delText>ANNEX A</w:delText>
        </w:r>
        <w:r w:rsidDel="00FE46B7">
          <w:rPr>
            <w:rFonts w:eastAsiaTheme="minorEastAsia"/>
            <w:lang w:eastAsia="en-GB"/>
          </w:rPr>
          <w:tab/>
        </w:r>
        <w:r w:rsidDel="00FE46B7">
          <w:delText>Technical Characteristics and Guidance on the use of Racons</w:delText>
        </w:r>
        <w:r w:rsidDel="00FE46B7">
          <w:tab/>
        </w:r>
        <w:r w:rsidDel="00FE46B7">
          <w:fldChar w:fldCharType="begin"/>
        </w:r>
        <w:r w:rsidDel="00FE46B7">
          <w:delInstrText xml:space="preserve"> PAGEREF _Toc62552970 \h </w:delInstrText>
        </w:r>
        <w:r w:rsidDel="00FE46B7">
          <w:fldChar w:fldCharType="separate"/>
        </w:r>
        <w:r w:rsidDel="00FE46B7">
          <w:delText>5</w:delText>
        </w:r>
        <w:r w:rsidDel="00FE46B7">
          <w:fldChar w:fldCharType="end"/>
        </w:r>
      </w:del>
    </w:p>
    <w:p w14:paraId="0C4F09EA" w14:textId="04A0750A" w:rsidR="00F6049C" w:rsidDel="00FE46B7" w:rsidRDefault="00F6049C">
      <w:pPr>
        <w:pStyle w:val="Bullet1-recommendation"/>
        <w:rPr>
          <w:del w:id="43" w:author="Paul Mueller" w:date="2025-04-08T11:55:00Z"/>
          <w:rFonts w:eastAsiaTheme="minorEastAsia"/>
          <w:lang w:eastAsia="en-GB"/>
        </w:rPr>
        <w:pPrChange w:id="44" w:author="Paul Mueller" w:date="2025-04-08T12:25:00Z">
          <w:pPr>
            <w:pStyle w:val="TOC2"/>
          </w:pPr>
        </w:pPrChange>
      </w:pPr>
      <w:del w:id="45" w:author="Paul Mueller" w:date="2025-04-08T11:55:00Z">
        <w:r w:rsidRPr="0070543B" w:rsidDel="00FE46B7">
          <w:rPr>
            <w:rFonts w:ascii="Calibri" w:hAnsi="Calibri"/>
          </w:rPr>
          <w:delText>A.1.</w:delText>
        </w:r>
        <w:r w:rsidDel="00FE46B7">
          <w:rPr>
            <w:rFonts w:eastAsiaTheme="minorEastAsia"/>
            <w:lang w:eastAsia="en-GB"/>
          </w:rPr>
          <w:tab/>
        </w:r>
        <w:r w:rsidDel="00FE46B7">
          <w:delText>Part 1 – Technical parameters for a general purpose maritime radar beacon (RACON)</w:delText>
        </w:r>
        <w:r w:rsidDel="00FE46B7">
          <w:tab/>
        </w:r>
        <w:r w:rsidDel="00FE46B7">
          <w:fldChar w:fldCharType="begin"/>
        </w:r>
        <w:r w:rsidDel="00FE46B7">
          <w:delInstrText xml:space="preserve"> PAGEREF _Toc62552971 \h </w:delInstrText>
        </w:r>
        <w:r w:rsidDel="00FE46B7">
          <w:fldChar w:fldCharType="separate"/>
        </w:r>
        <w:r w:rsidDel="00FE46B7">
          <w:delText>6</w:delText>
        </w:r>
        <w:r w:rsidDel="00FE46B7">
          <w:fldChar w:fldCharType="end"/>
        </w:r>
      </w:del>
    </w:p>
    <w:p w14:paraId="4F3C1240" w14:textId="691B4C23" w:rsidR="00F6049C" w:rsidDel="00FE46B7" w:rsidRDefault="00F6049C">
      <w:pPr>
        <w:pStyle w:val="Bullet1-recommendation"/>
        <w:rPr>
          <w:del w:id="46" w:author="Paul Mueller" w:date="2025-04-08T11:55:00Z"/>
          <w:rFonts w:eastAsiaTheme="minorEastAsia"/>
          <w:lang w:eastAsia="en-GB"/>
        </w:rPr>
        <w:pPrChange w:id="47" w:author="Paul Mueller" w:date="2025-04-08T12:25:00Z">
          <w:pPr>
            <w:pStyle w:val="TOC2"/>
          </w:pPr>
        </w:pPrChange>
      </w:pPr>
      <w:del w:id="48" w:author="Paul Mueller" w:date="2025-04-08T11:55:00Z">
        <w:r w:rsidRPr="0070543B" w:rsidDel="00FE46B7">
          <w:rPr>
            <w:rFonts w:ascii="Calibri" w:hAnsi="Calibri"/>
          </w:rPr>
          <w:delText>A.2.</w:delText>
        </w:r>
        <w:r w:rsidDel="00FE46B7">
          <w:rPr>
            <w:rFonts w:eastAsiaTheme="minorEastAsia"/>
            <w:lang w:eastAsia="en-GB"/>
          </w:rPr>
          <w:tab/>
        </w:r>
        <w:r w:rsidDel="00FE46B7">
          <w:delText>PART 2 – Guidance on the use of racons</w:delText>
        </w:r>
        <w:r w:rsidDel="00FE46B7">
          <w:tab/>
        </w:r>
        <w:r w:rsidDel="00FE46B7">
          <w:fldChar w:fldCharType="begin"/>
        </w:r>
        <w:r w:rsidDel="00FE46B7">
          <w:delInstrText xml:space="preserve"> PAGEREF _Toc62552972 \h </w:delInstrText>
        </w:r>
        <w:r w:rsidDel="00FE46B7">
          <w:fldChar w:fldCharType="separate"/>
        </w:r>
        <w:r w:rsidDel="00FE46B7">
          <w:delText>7</w:delText>
        </w:r>
        <w:r w:rsidDel="00FE46B7">
          <w:fldChar w:fldCharType="end"/>
        </w:r>
      </w:del>
    </w:p>
    <w:p w14:paraId="4E94FC96" w14:textId="1917A2AE" w:rsidR="00F6049C" w:rsidDel="00FE46B7" w:rsidRDefault="00F6049C">
      <w:pPr>
        <w:pStyle w:val="Bullet1-recommendation"/>
        <w:rPr>
          <w:del w:id="49" w:author="Paul Mueller" w:date="2025-04-08T11:55:00Z"/>
          <w:rFonts w:eastAsiaTheme="minorEastAsia"/>
          <w:lang w:eastAsia="en-GB"/>
        </w:rPr>
        <w:pPrChange w:id="50" w:author="Paul Mueller" w:date="2025-04-08T12:25:00Z">
          <w:pPr>
            <w:pStyle w:val="TOC3"/>
          </w:pPr>
        </w:pPrChange>
      </w:pPr>
      <w:del w:id="51" w:author="Paul Mueller" w:date="2025-04-08T11:55:00Z">
        <w:r w:rsidRPr="0070543B" w:rsidDel="00FE46B7">
          <w:rPr>
            <w:rFonts w:ascii="Calibri" w:hAnsi="Calibri"/>
          </w:rPr>
          <w:delText>A.2.1.</w:delText>
        </w:r>
        <w:r w:rsidDel="00FE46B7">
          <w:rPr>
            <w:rFonts w:eastAsiaTheme="minorEastAsia"/>
            <w:lang w:eastAsia="en-GB"/>
          </w:rPr>
          <w:tab/>
        </w:r>
        <w:r w:rsidDel="00FE46B7">
          <w:delText>General</w:delText>
        </w:r>
        <w:r w:rsidDel="00FE46B7">
          <w:tab/>
        </w:r>
        <w:r w:rsidDel="00FE46B7">
          <w:fldChar w:fldCharType="begin"/>
        </w:r>
        <w:r w:rsidDel="00FE46B7">
          <w:delInstrText xml:space="preserve"> PAGEREF _Toc62552973 \h </w:delInstrText>
        </w:r>
        <w:r w:rsidDel="00FE46B7">
          <w:fldChar w:fldCharType="separate"/>
        </w:r>
        <w:r w:rsidDel="00FE46B7">
          <w:delText>7</w:delText>
        </w:r>
        <w:r w:rsidDel="00FE46B7">
          <w:fldChar w:fldCharType="end"/>
        </w:r>
      </w:del>
    </w:p>
    <w:p w14:paraId="44AAF071" w14:textId="54B1C71A" w:rsidR="00F6049C" w:rsidDel="00FE46B7" w:rsidRDefault="00F6049C">
      <w:pPr>
        <w:pStyle w:val="Bullet1-recommendation"/>
        <w:rPr>
          <w:del w:id="52" w:author="Paul Mueller" w:date="2025-04-08T11:55:00Z"/>
          <w:rFonts w:eastAsiaTheme="minorEastAsia"/>
          <w:lang w:eastAsia="en-GB"/>
        </w:rPr>
        <w:pPrChange w:id="53" w:author="Paul Mueller" w:date="2025-04-08T12:25:00Z">
          <w:pPr>
            <w:pStyle w:val="TOC3"/>
          </w:pPr>
        </w:pPrChange>
      </w:pPr>
      <w:del w:id="54" w:author="Paul Mueller" w:date="2025-04-08T11:55:00Z">
        <w:r w:rsidRPr="0070543B" w:rsidDel="00FE46B7">
          <w:rPr>
            <w:rFonts w:ascii="Calibri" w:hAnsi="Calibri"/>
          </w:rPr>
          <w:delText>A.2.2.</w:delText>
        </w:r>
        <w:r w:rsidDel="00FE46B7">
          <w:rPr>
            <w:rFonts w:eastAsiaTheme="minorEastAsia"/>
            <w:lang w:eastAsia="en-GB"/>
          </w:rPr>
          <w:tab/>
        </w:r>
        <w:r w:rsidDel="00FE46B7">
          <w:delText>Applications of Racons</w:delText>
        </w:r>
        <w:r w:rsidDel="00FE46B7">
          <w:tab/>
        </w:r>
        <w:r w:rsidDel="00FE46B7">
          <w:fldChar w:fldCharType="begin"/>
        </w:r>
        <w:r w:rsidDel="00FE46B7">
          <w:delInstrText xml:space="preserve"> PAGEREF _Toc62552974 \h </w:delInstrText>
        </w:r>
        <w:r w:rsidDel="00FE46B7">
          <w:fldChar w:fldCharType="separate"/>
        </w:r>
        <w:r w:rsidDel="00FE46B7">
          <w:delText>7</w:delText>
        </w:r>
        <w:r w:rsidDel="00FE46B7">
          <w:fldChar w:fldCharType="end"/>
        </w:r>
      </w:del>
    </w:p>
    <w:p w14:paraId="6CD6F2BE" w14:textId="6E17C409" w:rsidR="00F6049C" w:rsidDel="00FE46B7" w:rsidRDefault="00F6049C">
      <w:pPr>
        <w:pStyle w:val="Bullet1-recommendation"/>
        <w:rPr>
          <w:del w:id="55" w:author="Paul Mueller" w:date="2025-04-08T11:55:00Z"/>
          <w:rFonts w:eastAsiaTheme="minorEastAsia"/>
          <w:lang w:eastAsia="en-GB"/>
        </w:rPr>
        <w:pPrChange w:id="56" w:author="Paul Mueller" w:date="2025-04-08T12:25:00Z">
          <w:pPr>
            <w:pStyle w:val="TOC2"/>
          </w:pPr>
        </w:pPrChange>
      </w:pPr>
      <w:del w:id="57" w:author="Paul Mueller" w:date="2025-04-08T11:55:00Z">
        <w:r w:rsidRPr="0070543B" w:rsidDel="00FE46B7">
          <w:rPr>
            <w:rFonts w:ascii="Calibri" w:hAnsi="Calibri"/>
          </w:rPr>
          <w:delText>A.3.</w:delText>
        </w:r>
        <w:r w:rsidDel="00FE46B7">
          <w:rPr>
            <w:rFonts w:eastAsiaTheme="minorEastAsia"/>
            <w:lang w:eastAsia="en-GB"/>
          </w:rPr>
          <w:tab/>
        </w:r>
        <w:r w:rsidDel="00FE46B7">
          <w:delText>Part 3  - Characteristics</w:delText>
        </w:r>
        <w:r w:rsidDel="00FE46B7">
          <w:tab/>
        </w:r>
        <w:r w:rsidDel="00FE46B7">
          <w:fldChar w:fldCharType="begin"/>
        </w:r>
        <w:r w:rsidDel="00FE46B7">
          <w:delInstrText xml:space="preserve"> PAGEREF _Toc62552975 \h </w:delInstrText>
        </w:r>
        <w:r w:rsidDel="00FE46B7">
          <w:fldChar w:fldCharType="separate"/>
        </w:r>
        <w:r w:rsidDel="00FE46B7">
          <w:delText>10</w:delText>
        </w:r>
        <w:r w:rsidDel="00FE46B7">
          <w:fldChar w:fldCharType="end"/>
        </w:r>
      </w:del>
    </w:p>
    <w:p w14:paraId="0D2B5F1C" w14:textId="0BAB1A65" w:rsidR="00F6049C" w:rsidDel="00FE46B7" w:rsidRDefault="00F6049C">
      <w:pPr>
        <w:pStyle w:val="Bullet1-recommendation"/>
        <w:rPr>
          <w:del w:id="58" w:author="Paul Mueller" w:date="2025-04-08T11:55:00Z"/>
          <w:rFonts w:eastAsiaTheme="minorEastAsia"/>
          <w:lang w:eastAsia="en-GB"/>
        </w:rPr>
        <w:pPrChange w:id="59" w:author="Paul Mueller" w:date="2025-04-08T12:25:00Z">
          <w:pPr>
            <w:pStyle w:val="TOC3"/>
          </w:pPr>
        </w:pPrChange>
      </w:pPr>
      <w:del w:id="60" w:author="Paul Mueller" w:date="2025-04-08T11:55:00Z">
        <w:r w:rsidRPr="0070543B" w:rsidDel="00FE46B7">
          <w:rPr>
            <w:rFonts w:ascii="Calibri" w:hAnsi="Calibri"/>
          </w:rPr>
          <w:delText>A.3.1.</w:delText>
        </w:r>
        <w:r w:rsidDel="00FE46B7">
          <w:rPr>
            <w:rFonts w:eastAsiaTheme="minorEastAsia"/>
            <w:lang w:eastAsia="en-GB"/>
          </w:rPr>
          <w:tab/>
        </w:r>
        <w:r w:rsidDel="00FE46B7">
          <w:delText>General</w:delText>
        </w:r>
        <w:r w:rsidDel="00FE46B7">
          <w:tab/>
        </w:r>
        <w:r w:rsidDel="00FE46B7">
          <w:fldChar w:fldCharType="begin"/>
        </w:r>
        <w:r w:rsidDel="00FE46B7">
          <w:delInstrText xml:space="preserve"> PAGEREF _Toc62552976 \h </w:delInstrText>
        </w:r>
        <w:r w:rsidDel="00FE46B7">
          <w:fldChar w:fldCharType="separate"/>
        </w:r>
        <w:r w:rsidDel="00FE46B7">
          <w:delText>10</w:delText>
        </w:r>
        <w:r w:rsidDel="00FE46B7">
          <w:fldChar w:fldCharType="end"/>
        </w:r>
      </w:del>
    </w:p>
    <w:p w14:paraId="53EC60DB" w14:textId="0DA84BD4" w:rsidR="00F6049C" w:rsidDel="00FE46B7" w:rsidRDefault="00F6049C">
      <w:pPr>
        <w:pStyle w:val="Bullet1-recommendation"/>
        <w:rPr>
          <w:del w:id="61" w:author="Paul Mueller" w:date="2025-04-08T11:55:00Z"/>
          <w:rFonts w:eastAsiaTheme="minorEastAsia"/>
          <w:lang w:eastAsia="en-GB"/>
        </w:rPr>
        <w:pPrChange w:id="62" w:author="Paul Mueller" w:date="2025-04-08T12:25:00Z">
          <w:pPr>
            <w:pStyle w:val="TOC3"/>
          </w:pPr>
        </w:pPrChange>
      </w:pPr>
      <w:del w:id="63" w:author="Paul Mueller" w:date="2025-04-08T11:55:00Z">
        <w:r w:rsidRPr="0070543B" w:rsidDel="00FE46B7">
          <w:rPr>
            <w:rFonts w:ascii="Calibri" w:hAnsi="Calibri"/>
          </w:rPr>
          <w:delText>A.3.2.</w:delText>
        </w:r>
        <w:r w:rsidDel="00FE46B7">
          <w:rPr>
            <w:rFonts w:eastAsiaTheme="minorEastAsia"/>
            <w:lang w:eastAsia="en-GB"/>
          </w:rPr>
          <w:tab/>
        </w:r>
        <w:r w:rsidDel="00FE46B7">
          <w:delText>Effective Sensitivity and Effective Radiated Power</w:delText>
        </w:r>
        <w:r w:rsidDel="00FE46B7">
          <w:tab/>
        </w:r>
        <w:r w:rsidDel="00FE46B7">
          <w:fldChar w:fldCharType="begin"/>
        </w:r>
        <w:r w:rsidDel="00FE46B7">
          <w:delInstrText xml:space="preserve"> PAGEREF _Toc62552977 \h </w:delInstrText>
        </w:r>
        <w:r w:rsidDel="00FE46B7">
          <w:fldChar w:fldCharType="separate"/>
        </w:r>
        <w:r w:rsidDel="00FE46B7">
          <w:delText>10</w:delText>
        </w:r>
        <w:r w:rsidDel="00FE46B7">
          <w:fldChar w:fldCharType="end"/>
        </w:r>
      </w:del>
    </w:p>
    <w:p w14:paraId="2E4C876E" w14:textId="74851EE2" w:rsidR="00F6049C" w:rsidDel="00FE46B7" w:rsidRDefault="00F6049C">
      <w:pPr>
        <w:pStyle w:val="Bullet1-recommendation"/>
        <w:rPr>
          <w:del w:id="64" w:author="Paul Mueller" w:date="2025-04-08T11:55:00Z"/>
          <w:rFonts w:eastAsiaTheme="minorEastAsia"/>
          <w:lang w:eastAsia="en-GB"/>
        </w:rPr>
        <w:pPrChange w:id="65" w:author="Paul Mueller" w:date="2025-04-08T12:25:00Z">
          <w:pPr>
            <w:pStyle w:val="TOC3"/>
          </w:pPr>
        </w:pPrChange>
      </w:pPr>
      <w:del w:id="66" w:author="Paul Mueller" w:date="2025-04-08T11:55:00Z">
        <w:r w:rsidRPr="0070543B" w:rsidDel="00FE46B7">
          <w:rPr>
            <w:rFonts w:ascii="Calibri" w:hAnsi="Calibri"/>
          </w:rPr>
          <w:delText>A.3.3.</w:delText>
        </w:r>
        <w:r w:rsidDel="00FE46B7">
          <w:rPr>
            <w:rFonts w:eastAsiaTheme="minorEastAsia"/>
            <w:lang w:eastAsia="en-GB"/>
          </w:rPr>
          <w:tab/>
        </w:r>
        <w:r w:rsidDel="00FE46B7">
          <w:delText>Sidelobe suppression</w:delText>
        </w:r>
        <w:r w:rsidDel="00FE46B7">
          <w:tab/>
        </w:r>
        <w:r w:rsidDel="00FE46B7">
          <w:fldChar w:fldCharType="begin"/>
        </w:r>
        <w:r w:rsidDel="00FE46B7">
          <w:delInstrText xml:space="preserve"> PAGEREF _Toc62552978 \h </w:delInstrText>
        </w:r>
        <w:r w:rsidDel="00FE46B7">
          <w:fldChar w:fldCharType="separate"/>
        </w:r>
        <w:r w:rsidDel="00FE46B7">
          <w:delText>10</w:delText>
        </w:r>
        <w:r w:rsidDel="00FE46B7">
          <w:fldChar w:fldCharType="end"/>
        </w:r>
      </w:del>
    </w:p>
    <w:p w14:paraId="48F44095" w14:textId="05807AA7" w:rsidR="00F6049C" w:rsidDel="00FE46B7" w:rsidRDefault="00F6049C">
      <w:pPr>
        <w:pStyle w:val="Bullet1-recommendation"/>
        <w:rPr>
          <w:del w:id="67" w:author="Paul Mueller" w:date="2025-04-08T11:55:00Z"/>
          <w:rFonts w:eastAsiaTheme="minorEastAsia"/>
          <w:lang w:eastAsia="en-GB"/>
        </w:rPr>
        <w:pPrChange w:id="68" w:author="Paul Mueller" w:date="2025-04-08T12:25:00Z">
          <w:pPr>
            <w:pStyle w:val="TOC3"/>
          </w:pPr>
        </w:pPrChange>
      </w:pPr>
      <w:del w:id="69" w:author="Paul Mueller" w:date="2025-04-08T11:55:00Z">
        <w:r w:rsidRPr="0070543B" w:rsidDel="00FE46B7">
          <w:rPr>
            <w:rFonts w:ascii="Calibri" w:hAnsi="Calibri"/>
          </w:rPr>
          <w:delText>A.3.4.</w:delText>
        </w:r>
        <w:r w:rsidDel="00FE46B7">
          <w:rPr>
            <w:rFonts w:eastAsiaTheme="minorEastAsia"/>
            <w:lang w:eastAsia="en-GB"/>
          </w:rPr>
          <w:tab/>
        </w:r>
        <w:r w:rsidDel="00FE46B7">
          <w:delText>Energy Consumption</w:delText>
        </w:r>
        <w:r w:rsidDel="00FE46B7">
          <w:tab/>
        </w:r>
        <w:r w:rsidDel="00FE46B7">
          <w:fldChar w:fldCharType="begin"/>
        </w:r>
        <w:r w:rsidDel="00FE46B7">
          <w:delInstrText xml:space="preserve"> PAGEREF _Toc62552979 \h </w:delInstrText>
        </w:r>
        <w:r w:rsidDel="00FE46B7">
          <w:fldChar w:fldCharType="separate"/>
        </w:r>
        <w:r w:rsidDel="00FE46B7">
          <w:delText>10</w:delText>
        </w:r>
        <w:r w:rsidDel="00FE46B7">
          <w:fldChar w:fldCharType="end"/>
        </w:r>
      </w:del>
    </w:p>
    <w:p w14:paraId="5D5E61C1" w14:textId="2E2E2F7C" w:rsidR="00F6049C" w:rsidDel="00FE46B7" w:rsidRDefault="00F6049C">
      <w:pPr>
        <w:pStyle w:val="Bullet1-recommendation"/>
        <w:rPr>
          <w:del w:id="70" w:author="Paul Mueller" w:date="2025-04-08T11:55:00Z"/>
          <w:rFonts w:eastAsiaTheme="minorEastAsia"/>
          <w:lang w:eastAsia="en-GB"/>
        </w:rPr>
        <w:pPrChange w:id="71" w:author="Paul Mueller" w:date="2025-04-08T12:25:00Z">
          <w:pPr>
            <w:pStyle w:val="TOC3"/>
          </w:pPr>
        </w:pPrChange>
      </w:pPr>
      <w:del w:id="72" w:author="Paul Mueller" w:date="2025-04-08T11:55:00Z">
        <w:r w:rsidRPr="0070543B" w:rsidDel="00FE46B7">
          <w:rPr>
            <w:rFonts w:ascii="Calibri" w:hAnsi="Calibri"/>
          </w:rPr>
          <w:delText>A.3.5.</w:delText>
        </w:r>
        <w:r w:rsidDel="00FE46B7">
          <w:rPr>
            <w:rFonts w:eastAsiaTheme="minorEastAsia"/>
            <w:lang w:eastAsia="en-GB"/>
          </w:rPr>
          <w:tab/>
        </w:r>
        <w:r w:rsidDel="00FE46B7">
          <w:delText>Update Rate</w:delText>
        </w:r>
        <w:r w:rsidDel="00FE46B7">
          <w:tab/>
        </w:r>
        <w:r w:rsidDel="00FE46B7">
          <w:fldChar w:fldCharType="begin"/>
        </w:r>
        <w:r w:rsidDel="00FE46B7">
          <w:delInstrText xml:space="preserve"> PAGEREF _Toc62552980 \h </w:delInstrText>
        </w:r>
        <w:r w:rsidDel="00FE46B7">
          <w:fldChar w:fldCharType="separate"/>
        </w:r>
        <w:r w:rsidDel="00FE46B7">
          <w:delText>10</w:delText>
        </w:r>
        <w:r w:rsidDel="00FE46B7">
          <w:fldChar w:fldCharType="end"/>
        </w:r>
      </w:del>
    </w:p>
    <w:p w14:paraId="08D909D9" w14:textId="3162AA3C" w:rsidR="00F6049C" w:rsidDel="00FE46B7" w:rsidRDefault="00F6049C">
      <w:pPr>
        <w:pStyle w:val="Bullet1-recommendation"/>
        <w:rPr>
          <w:del w:id="73" w:author="Paul Mueller" w:date="2025-04-08T11:55:00Z"/>
          <w:rFonts w:eastAsiaTheme="minorEastAsia"/>
          <w:lang w:eastAsia="en-GB"/>
        </w:rPr>
        <w:pPrChange w:id="74" w:author="Paul Mueller" w:date="2025-04-08T12:25:00Z">
          <w:pPr>
            <w:pStyle w:val="TOC3"/>
          </w:pPr>
        </w:pPrChange>
      </w:pPr>
      <w:del w:id="75" w:author="Paul Mueller" w:date="2025-04-08T11:55:00Z">
        <w:r w:rsidRPr="0070543B" w:rsidDel="00FE46B7">
          <w:rPr>
            <w:rFonts w:ascii="Calibri" w:hAnsi="Calibri"/>
          </w:rPr>
          <w:delText>A.3.6.</w:delText>
        </w:r>
        <w:r w:rsidDel="00FE46B7">
          <w:rPr>
            <w:rFonts w:eastAsiaTheme="minorEastAsia"/>
            <w:lang w:eastAsia="en-GB"/>
          </w:rPr>
          <w:tab/>
        </w:r>
        <w:r w:rsidDel="00FE46B7">
          <w:delText>Coding</w:delText>
        </w:r>
        <w:r w:rsidDel="00FE46B7">
          <w:tab/>
        </w:r>
        <w:r w:rsidDel="00FE46B7">
          <w:fldChar w:fldCharType="begin"/>
        </w:r>
        <w:r w:rsidDel="00FE46B7">
          <w:delInstrText xml:space="preserve"> PAGEREF _Toc62552981 \h </w:delInstrText>
        </w:r>
        <w:r w:rsidDel="00FE46B7">
          <w:fldChar w:fldCharType="separate"/>
        </w:r>
        <w:r w:rsidDel="00FE46B7">
          <w:delText>10</w:delText>
        </w:r>
        <w:r w:rsidDel="00FE46B7">
          <w:fldChar w:fldCharType="end"/>
        </w:r>
      </w:del>
    </w:p>
    <w:p w14:paraId="095B906B" w14:textId="322BFB60" w:rsidR="00F6049C" w:rsidDel="00FE46B7" w:rsidRDefault="00F6049C">
      <w:pPr>
        <w:pStyle w:val="Bullet1-recommendation"/>
        <w:rPr>
          <w:del w:id="76" w:author="Paul Mueller" w:date="2025-04-08T11:55:00Z"/>
          <w:rFonts w:eastAsiaTheme="minorEastAsia"/>
          <w:lang w:eastAsia="en-GB"/>
        </w:rPr>
        <w:pPrChange w:id="77" w:author="Paul Mueller" w:date="2025-04-08T12:25:00Z">
          <w:pPr>
            <w:pStyle w:val="TOC2"/>
          </w:pPr>
        </w:pPrChange>
      </w:pPr>
      <w:del w:id="78" w:author="Paul Mueller" w:date="2025-04-08T11:55:00Z">
        <w:r w:rsidRPr="0070543B" w:rsidDel="00FE46B7">
          <w:rPr>
            <w:rFonts w:ascii="Calibri" w:hAnsi="Calibri"/>
          </w:rPr>
          <w:delText>A.4.</w:delText>
        </w:r>
        <w:r w:rsidDel="00FE46B7">
          <w:rPr>
            <w:rFonts w:eastAsiaTheme="minorEastAsia"/>
            <w:lang w:eastAsia="en-GB"/>
          </w:rPr>
          <w:tab/>
        </w:r>
        <w:r w:rsidDel="00FE46B7">
          <w:delText>Part 4 – Racon operating range</w:delText>
        </w:r>
        <w:r w:rsidDel="00FE46B7">
          <w:tab/>
        </w:r>
        <w:r w:rsidDel="00FE46B7">
          <w:fldChar w:fldCharType="begin"/>
        </w:r>
        <w:r w:rsidDel="00FE46B7">
          <w:delInstrText xml:space="preserve"> PAGEREF _Toc62552982 \h </w:delInstrText>
        </w:r>
        <w:r w:rsidDel="00FE46B7">
          <w:fldChar w:fldCharType="separate"/>
        </w:r>
        <w:r w:rsidDel="00FE46B7">
          <w:delText>11</w:delText>
        </w:r>
        <w:r w:rsidDel="00FE46B7">
          <w:fldChar w:fldCharType="end"/>
        </w:r>
      </w:del>
    </w:p>
    <w:p w14:paraId="18C01065" w14:textId="442998F0" w:rsidR="00F6049C" w:rsidDel="00FE46B7" w:rsidRDefault="00F6049C">
      <w:pPr>
        <w:pStyle w:val="Bullet1-recommendation"/>
        <w:rPr>
          <w:del w:id="79" w:author="Paul Mueller" w:date="2025-04-08T11:55:00Z"/>
          <w:rFonts w:eastAsiaTheme="minorEastAsia"/>
          <w:lang w:eastAsia="en-GB"/>
        </w:rPr>
        <w:pPrChange w:id="80" w:author="Paul Mueller" w:date="2025-04-08T12:25:00Z">
          <w:pPr>
            <w:pStyle w:val="TOC3"/>
          </w:pPr>
        </w:pPrChange>
      </w:pPr>
      <w:del w:id="81" w:author="Paul Mueller" w:date="2025-04-08T11:55:00Z">
        <w:r w:rsidRPr="0070543B" w:rsidDel="00FE46B7">
          <w:rPr>
            <w:rFonts w:ascii="Calibri" w:hAnsi="Calibri"/>
          </w:rPr>
          <w:delText>A.4.1.</w:delText>
        </w:r>
        <w:r w:rsidDel="00FE46B7">
          <w:rPr>
            <w:rFonts w:eastAsiaTheme="minorEastAsia"/>
            <w:lang w:eastAsia="en-GB"/>
          </w:rPr>
          <w:tab/>
        </w:r>
        <w:r w:rsidDel="00FE46B7">
          <w:delText>General</w:delText>
        </w:r>
        <w:r w:rsidDel="00FE46B7">
          <w:tab/>
        </w:r>
        <w:r w:rsidDel="00FE46B7">
          <w:fldChar w:fldCharType="begin"/>
        </w:r>
        <w:r w:rsidDel="00FE46B7">
          <w:delInstrText xml:space="preserve"> PAGEREF _Toc62552983 \h </w:delInstrText>
        </w:r>
        <w:r w:rsidDel="00FE46B7">
          <w:fldChar w:fldCharType="separate"/>
        </w:r>
        <w:r w:rsidDel="00FE46B7">
          <w:delText>11</w:delText>
        </w:r>
        <w:r w:rsidDel="00FE46B7">
          <w:fldChar w:fldCharType="end"/>
        </w:r>
      </w:del>
    </w:p>
    <w:p w14:paraId="1B41BD06" w14:textId="1209C222" w:rsidR="00F6049C" w:rsidDel="00FE46B7" w:rsidRDefault="00F6049C">
      <w:pPr>
        <w:pStyle w:val="Bullet1-recommendation"/>
        <w:rPr>
          <w:del w:id="82" w:author="Paul Mueller" w:date="2025-04-08T11:55:00Z"/>
          <w:rFonts w:eastAsiaTheme="minorEastAsia"/>
          <w:lang w:eastAsia="en-GB"/>
        </w:rPr>
        <w:pPrChange w:id="83" w:author="Paul Mueller" w:date="2025-04-08T12:25:00Z">
          <w:pPr>
            <w:pStyle w:val="TOC3"/>
          </w:pPr>
        </w:pPrChange>
      </w:pPr>
      <w:del w:id="84" w:author="Paul Mueller" w:date="2025-04-08T11:55:00Z">
        <w:r w:rsidRPr="0070543B" w:rsidDel="00FE46B7">
          <w:rPr>
            <w:rFonts w:ascii="Calibri" w:hAnsi="Calibri"/>
          </w:rPr>
          <w:delText>A.4.2.</w:delText>
        </w:r>
        <w:r w:rsidDel="00FE46B7">
          <w:rPr>
            <w:rFonts w:eastAsiaTheme="minorEastAsia"/>
            <w:lang w:eastAsia="en-GB"/>
          </w:rPr>
          <w:tab/>
        </w:r>
        <w:r w:rsidDel="00FE46B7">
          <w:delText>Factors affecting nominal range</w:delText>
        </w:r>
        <w:r w:rsidDel="00FE46B7">
          <w:tab/>
        </w:r>
        <w:r w:rsidDel="00FE46B7">
          <w:fldChar w:fldCharType="begin"/>
        </w:r>
        <w:r w:rsidDel="00FE46B7">
          <w:delInstrText xml:space="preserve"> PAGEREF _Toc62552984 \h </w:delInstrText>
        </w:r>
        <w:r w:rsidDel="00FE46B7">
          <w:fldChar w:fldCharType="separate"/>
        </w:r>
        <w:r w:rsidDel="00FE46B7">
          <w:delText>11</w:delText>
        </w:r>
        <w:r w:rsidDel="00FE46B7">
          <w:fldChar w:fldCharType="end"/>
        </w:r>
      </w:del>
    </w:p>
    <w:p w14:paraId="43FD49D9" w14:textId="397C5419" w:rsidR="00F6049C" w:rsidDel="00FE46B7" w:rsidRDefault="00F6049C">
      <w:pPr>
        <w:pStyle w:val="Bullet1-recommendation"/>
        <w:rPr>
          <w:del w:id="85" w:author="Paul Mueller" w:date="2025-04-08T11:55:00Z"/>
          <w:rFonts w:eastAsiaTheme="minorEastAsia"/>
          <w:lang w:eastAsia="en-GB"/>
        </w:rPr>
        <w:pPrChange w:id="86" w:author="Paul Mueller" w:date="2025-04-08T12:25:00Z">
          <w:pPr>
            <w:pStyle w:val="TOC3"/>
          </w:pPr>
        </w:pPrChange>
      </w:pPr>
      <w:del w:id="87" w:author="Paul Mueller" w:date="2025-04-08T11:55:00Z">
        <w:r w:rsidRPr="0070543B" w:rsidDel="00FE46B7">
          <w:rPr>
            <w:rFonts w:ascii="Calibri" w:hAnsi="Calibri"/>
          </w:rPr>
          <w:delText>A.4.3.</w:delText>
        </w:r>
        <w:r w:rsidDel="00FE46B7">
          <w:rPr>
            <w:rFonts w:eastAsiaTheme="minorEastAsia"/>
            <w:lang w:eastAsia="en-GB"/>
          </w:rPr>
          <w:tab/>
        </w:r>
        <w:r w:rsidDel="00FE46B7">
          <w:delText>Expected Detection Ranges</w:delText>
        </w:r>
        <w:r w:rsidDel="00FE46B7">
          <w:tab/>
        </w:r>
        <w:r w:rsidDel="00FE46B7">
          <w:fldChar w:fldCharType="begin"/>
        </w:r>
        <w:r w:rsidDel="00FE46B7">
          <w:delInstrText xml:space="preserve"> PAGEREF _Toc62552985 \h </w:delInstrText>
        </w:r>
        <w:r w:rsidDel="00FE46B7">
          <w:fldChar w:fldCharType="separate"/>
        </w:r>
        <w:r w:rsidDel="00FE46B7">
          <w:delText>11</w:delText>
        </w:r>
        <w:r w:rsidDel="00FE46B7">
          <w:fldChar w:fldCharType="end"/>
        </w:r>
      </w:del>
    </w:p>
    <w:p w14:paraId="6706EC49" w14:textId="464FA026" w:rsidR="00F6049C" w:rsidDel="00FE46B7" w:rsidRDefault="00F6049C">
      <w:pPr>
        <w:pStyle w:val="Bullet1-recommendation"/>
        <w:rPr>
          <w:del w:id="88" w:author="Paul Mueller" w:date="2025-04-08T11:55:00Z"/>
          <w:rFonts w:eastAsiaTheme="minorEastAsia"/>
          <w:lang w:eastAsia="en-GB"/>
        </w:rPr>
        <w:pPrChange w:id="89" w:author="Paul Mueller" w:date="2025-04-08T12:25:00Z">
          <w:pPr>
            <w:pStyle w:val="TOC2"/>
          </w:pPr>
        </w:pPrChange>
      </w:pPr>
      <w:del w:id="90" w:author="Paul Mueller" w:date="2025-04-08T11:55:00Z">
        <w:r w:rsidRPr="0070543B" w:rsidDel="00FE46B7">
          <w:rPr>
            <w:rFonts w:ascii="Calibri" w:hAnsi="Calibri"/>
          </w:rPr>
          <w:delText>A.5.</w:delText>
        </w:r>
        <w:r w:rsidDel="00FE46B7">
          <w:rPr>
            <w:rFonts w:eastAsiaTheme="minorEastAsia"/>
            <w:lang w:eastAsia="en-GB"/>
          </w:rPr>
          <w:tab/>
        </w:r>
        <w:r w:rsidDel="00FE46B7">
          <w:delText>Part 5 – Glossary of terms</w:delText>
        </w:r>
        <w:r w:rsidDel="00FE46B7">
          <w:tab/>
        </w:r>
        <w:r w:rsidDel="00FE46B7">
          <w:fldChar w:fldCharType="begin"/>
        </w:r>
        <w:r w:rsidDel="00FE46B7">
          <w:delInstrText xml:space="preserve"> PAGEREF _Toc62552986 \h </w:delInstrText>
        </w:r>
        <w:r w:rsidDel="00FE46B7">
          <w:fldChar w:fldCharType="separate"/>
        </w:r>
        <w:r w:rsidDel="00FE46B7">
          <w:delText>13</w:delText>
        </w:r>
        <w:r w:rsidDel="00FE46B7">
          <w:fldChar w:fldCharType="end"/>
        </w:r>
      </w:del>
    </w:p>
    <w:p w14:paraId="0A7B2DE1" w14:textId="0DFAE3A9" w:rsidR="008E1FB2" w:rsidRPr="008E1FB2" w:rsidDel="00FE46B7" w:rsidRDefault="00F6049C">
      <w:pPr>
        <w:pStyle w:val="Bullet1-recommendation"/>
        <w:rPr>
          <w:del w:id="91" w:author="Paul Mueller" w:date="2025-04-08T11:55:00Z"/>
        </w:rPr>
        <w:pPrChange w:id="92" w:author="Paul Mueller" w:date="2025-04-08T12:25:00Z">
          <w:pPr>
            <w:pStyle w:val="TOC1"/>
            <w:tabs>
              <w:tab w:val="left" w:pos="1134"/>
            </w:tabs>
          </w:pPr>
        </w:pPrChange>
      </w:pPr>
      <w:del w:id="93" w:author="Paul Mueller" w:date="2025-04-08T11:55:00Z">
        <w:r w:rsidDel="00FE46B7">
          <w:rPr>
            <w:b/>
            <w:lang w:eastAsia="en-GB"/>
          </w:rPr>
          <w:fldChar w:fldCharType="end"/>
        </w:r>
      </w:del>
    </w:p>
    <w:p w14:paraId="329BD67F" w14:textId="2DD1A18C" w:rsidR="008E1FB2" w:rsidRPr="008E1FB2" w:rsidDel="00FE46B7" w:rsidRDefault="008E1FB2">
      <w:pPr>
        <w:pStyle w:val="Bullet1-recommendation"/>
        <w:rPr>
          <w:del w:id="94" w:author="Paul Mueller" w:date="2025-04-08T11:55:00Z"/>
          <w:b/>
          <w:color w:val="009FE3" w:themeColor="accent2"/>
          <w:sz w:val="40"/>
          <w:szCs w:val="40"/>
        </w:rPr>
        <w:pPrChange w:id="95" w:author="Paul Mueller" w:date="2025-04-08T12:25:00Z">
          <w:pPr>
            <w:spacing w:after="240" w:line="480" w:lineRule="atLeast"/>
          </w:pPr>
        </w:pPrChange>
      </w:pPr>
      <w:del w:id="96" w:author="Paul Mueller" w:date="2025-04-08T11:55:00Z">
        <w:r w:rsidRPr="008E1FB2" w:rsidDel="00FE46B7">
          <w:rPr>
            <w:b/>
            <w:color w:val="009FE3" w:themeColor="accent2"/>
            <w:sz w:val="40"/>
            <w:szCs w:val="40"/>
          </w:rPr>
          <w:delText>List of Tables</w:delText>
        </w:r>
      </w:del>
    </w:p>
    <w:p w14:paraId="6C8567B3" w14:textId="187F953D" w:rsidR="009C45CF" w:rsidDel="00FE46B7" w:rsidRDefault="009C45CF">
      <w:pPr>
        <w:pStyle w:val="Bullet1-recommendation"/>
        <w:rPr>
          <w:del w:id="97" w:author="Paul Mueller" w:date="2025-04-08T11:55:00Z"/>
          <w:rFonts w:eastAsiaTheme="minorEastAsia"/>
          <w:lang w:eastAsia="en-GB"/>
        </w:rPr>
        <w:pPrChange w:id="98" w:author="Paul Mueller" w:date="2025-04-08T12:25:00Z">
          <w:pPr>
            <w:pStyle w:val="TableofFigures"/>
          </w:pPr>
        </w:pPrChange>
      </w:pPr>
      <w:del w:id="99" w:author="Paul Mueller" w:date="2025-04-08T11:55:00Z">
        <w:r w:rsidDel="00FE46B7">
          <w:rPr>
            <w:rFonts w:eastAsiaTheme="minorEastAsia"/>
            <w:b/>
            <w:color w:val="00558C" w:themeColor="accent1"/>
            <w:szCs w:val="24"/>
            <w:lang w:eastAsia="en-GB"/>
          </w:rPr>
          <w:fldChar w:fldCharType="begin"/>
        </w:r>
        <w:r w:rsidDel="00FE46B7">
          <w:rPr>
            <w:rFonts w:eastAsiaTheme="minorEastAsia"/>
            <w:b/>
            <w:color w:val="00558C" w:themeColor="accent1"/>
            <w:szCs w:val="24"/>
            <w:lang w:eastAsia="en-GB"/>
          </w:rPr>
          <w:delInstrText xml:space="preserve"> TOC \t "Table caption,1" \c "Figure" </w:delInstrText>
        </w:r>
        <w:r w:rsidDel="00FE46B7">
          <w:rPr>
            <w:rFonts w:eastAsiaTheme="minorEastAsia"/>
            <w:b/>
            <w:color w:val="00558C" w:themeColor="accent1"/>
            <w:szCs w:val="24"/>
            <w:lang w:eastAsia="en-GB"/>
          </w:rPr>
          <w:fldChar w:fldCharType="separate"/>
        </w:r>
        <w:r w:rsidDel="00FE46B7">
          <w:rPr>
            <w:lang w:eastAsia="en-GB"/>
          </w:rPr>
          <w:delText>Table 1</w:delText>
        </w:r>
        <w:r w:rsidDel="00FE46B7">
          <w:rPr>
            <w:rFonts w:eastAsiaTheme="minorEastAsia"/>
            <w:lang w:eastAsia="en-GB"/>
          </w:rPr>
          <w:tab/>
        </w:r>
        <w:r w:rsidDel="00FE46B7">
          <w:rPr>
            <w:lang w:eastAsia="en-GB"/>
          </w:rPr>
          <w:delText>Technical Parameters For A General Purpose Maritime Radar Beacon (Racon) (From ITU-R M.824-2 Annex 1)</w:delText>
        </w:r>
        <w:r w:rsidDel="00FE46B7">
          <w:tab/>
        </w:r>
        <w:r w:rsidDel="00FE46B7">
          <w:fldChar w:fldCharType="begin"/>
        </w:r>
        <w:r w:rsidDel="00FE46B7">
          <w:delInstrText xml:space="preserve"> PAGEREF _Toc59360463 \h </w:delInstrText>
        </w:r>
        <w:r w:rsidDel="00FE46B7">
          <w:fldChar w:fldCharType="separate"/>
        </w:r>
        <w:r w:rsidDel="00FE46B7">
          <w:delText>6</w:delText>
        </w:r>
        <w:r w:rsidDel="00FE46B7">
          <w:fldChar w:fldCharType="end"/>
        </w:r>
      </w:del>
    </w:p>
    <w:p w14:paraId="25242462" w14:textId="4BE5ABF3" w:rsidR="008E1FB2" w:rsidRPr="008E1FB2" w:rsidDel="00FE46B7" w:rsidRDefault="009C45CF">
      <w:pPr>
        <w:pStyle w:val="Bullet1-recommendation"/>
        <w:rPr>
          <w:del w:id="100" w:author="Paul Mueller" w:date="2025-04-08T11:55:00Z"/>
        </w:rPr>
        <w:pPrChange w:id="101" w:author="Paul Mueller" w:date="2025-04-08T12:25:00Z">
          <w:pPr>
            <w:pStyle w:val="TableofFigures"/>
          </w:pPr>
        </w:pPrChange>
      </w:pPr>
      <w:del w:id="102" w:author="Paul Mueller" w:date="2025-04-08T11:55:00Z">
        <w:r w:rsidDel="00FE46B7">
          <w:rPr>
            <w:rFonts w:eastAsiaTheme="minorEastAsia"/>
            <w:b/>
            <w:color w:val="00558C" w:themeColor="accent1"/>
            <w:szCs w:val="24"/>
            <w:lang w:eastAsia="en-GB"/>
          </w:rPr>
          <w:fldChar w:fldCharType="end"/>
        </w:r>
      </w:del>
    </w:p>
    <w:p w14:paraId="76947A25" w14:textId="2F790310" w:rsidR="008E1FB2" w:rsidRPr="008E1FB2" w:rsidDel="00FE46B7" w:rsidRDefault="008E1FB2">
      <w:pPr>
        <w:pStyle w:val="Bullet1-recommendation"/>
        <w:rPr>
          <w:del w:id="103" w:author="Paul Mueller" w:date="2025-04-08T11:55:00Z"/>
          <w:b/>
          <w:color w:val="009FE3" w:themeColor="accent2"/>
          <w:sz w:val="40"/>
          <w:szCs w:val="40"/>
        </w:rPr>
        <w:pPrChange w:id="104" w:author="Paul Mueller" w:date="2025-04-08T12:25:00Z">
          <w:pPr>
            <w:spacing w:after="240" w:line="480" w:lineRule="atLeast"/>
          </w:pPr>
        </w:pPrChange>
      </w:pPr>
      <w:del w:id="105" w:author="Paul Mueller" w:date="2025-04-08T11:55:00Z">
        <w:r w:rsidRPr="008E1FB2" w:rsidDel="00FE46B7">
          <w:rPr>
            <w:b/>
            <w:color w:val="009FE3" w:themeColor="accent2"/>
            <w:sz w:val="40"/>
            <w:szCs w:val="40"/>
          </w:rPr>
          <w:delText>List of Figures</w:delText>
        </w:r>
      </w:del>
    </w:p>
    <w:p w14:paraId="13C65096" w14:textId="056B5CE1" w:rsidR="00174428" w:rsidDel="00FE46B7" w:rsidRDefault="008E1FB2">
      <w:pPr>
        <w:pStyle w:val="Bullet1-recommendation"/>
        <w:rPr>
          <w:del w:id="106" w:author="Paul Mueller" w:date="2025-04-08T11:55:00Z"/>
          <w:rFonts w:eastAsiaTheme="minorEastAsia"/>
          <w:b/>
          <w:lang w:val="en-IE" w:eastAsia="en-IE"/>
        </w:rPr>
        <w:pPrChange w:id="107" w:author="Paul Mueller" w:date="2025-04-08T12:25:00Z">
          <w:pPr>
            <w:pStyle w:val="TableofFigures"/>
            <w:tabs>
              <w:tab w:val="left" w:pos="1985"/>
            </w:tabs>
          </w:pPr>
        </w:pPrChange>
      </w:pPr>
      <w:del w:id="108" w:author="Paul Mueller" w:date="2025-04-08T11:55:00Z">
        <w:r w:rsidRPr="008E1FB2" w:rsidDel="00FE46B7">
          <w:rPr>
            <w:rFonts w:eastAsiaTheme="minorEastAsia"/>
            <w:b/>
            <w:i/>
            <w:noProof/>
            <w:color w:val="00558C" w:themeColor="accent1"/>
            <w:szCs w:val="24"/>
            <w:lang w:eastAsia="en-GB"/>
          </w:rPr>
          <w:fldChar w:fldCharType="begin"/>
        </w:r>
        <w:r w:rsidRPr="008E1FB2" w:rsidDel="00FE46B7">
          <w:rPr>
            <w:rFonts w:eastAsiaTheme="minorEastAsia"/>
            <w:szCs w:val="24"/>
            <w:lang w:eastAsia="en-GB"/>
          </w:rPr>
          <w:delInstrText xml:space="preserve"> TOC \t "Figure caption" \c </w:delInstrText>
        </w:r>
        <w:r w:rsidRPr="008E1FB2" w:rsidDel="00FE46B7">
          <w:rPr>
            <w:rFonts w:eastAsiaTheme="minorEastAsia"/>
            <w:b/>
            <w:i/>
            <w:noProof/>
            <w:color w:val="00558C" w:themeColor="accent1"/>
            <w:szCs w:val="24"/>
            <w:lang w:eastAsia="en-GB"/>
          </w:rPr>
          <w:fldChar w:fldCharType="separate"/>
        </w:r>
        <w:r w:rsidR="00174428" w:rsidDel="00FE46B7">
          <w:delText>Figure 1</w:delText>
        </w:r>
        <w:r w:rsidR="00174428" w:rsidDel="00FE46B7">
          <w:rPr>
            <w:rFonts w:eastAsiaTheme="minorEastAsia"/>
            <w:lang w:val="en-IE" w:eastAsia="en-IE"/>
          </w:rPr>
          <w:tab/>
        </w:r>
        <w:r w:rsidR="00174428" w:rsidDel="00FE46B7">
          <w:delText>Expected racon detection ranges at various heights above sea level</w:delText>
        </w:r>
        <w:r w:rsidR="00174428" w:rsidDel="00FE46B7">
          <w:tab/>
        </w:r>
        <w:r w:rsidR="00174428" w:rsidDel="00FE46B7">
          <w:fldChar w:fldCharType="begin"/>
        </w:r>
        <w:r w:rsidR="00174428" w:rsidDel="00FE46B7">
          <w:delInstrText xml:space="preserve"> PAGEREF _Toc529353444 \h </w:delInstrText>
        </w:r>
        <w:r w:rsidR="00174428" w:rsidDel="00FE46B7">
          <w:fldChar w:fldCharType="separate"/>
        </w:r>
        <w:r w:rsidR="000D07AC" w:rsidDel="00FE46B7">
          <w:delText>13</w:delText>
        </w:r>
        <w:r w:rsidR="00174428" w:rsidDel="00FE46B7">
          <w:fldChar w:fldCharType="end"/>
        </w:r>
      </w:del>
    </w:p>
    <w:p w14:paraId="7182C52B" w14:textId="02D6E90D" w:rsidR="008E1FB2" w:rsidRPr="008E1FB2" w:rsidDel="00FE46B7" w:rsidRDefault="008E1FB2">
      <w:pPr>
        <w:pStyle w:val="Bullet1-recommendation"/>
        <w:rPr>
          <w:del w:id="109" w:author="Paul Mueller" w:date="2025-04-08T11:58:00Z"/>
        </w:rPr>
        <w:pPrChange w:id="110" w:author="Paul Mueller" w:date="2025-04-08T12:25:00Z">
          <w:pPr>
            <w:spacing w:after="120"/>
          </w:pPr>
        </w:pPrChange>
      </w:pPr>
      <w:del w:id="111" w:author="Paul Mueller" w:date="2025-04-08T11:55:00Z">
        <w:r w:rsidRPr="008E1FB2" w:rsidDel="00FE46B7">
          <w:fldChar w:fldCharType="end"/>
        </w:r>
      </w:del>
    </w:p>
    <w:p w14:paraId="588C0CE2" w14:textId="77777777" w:rsidR="003B0AA8" w:rsidRDefault="003B0AA8">
      <w:pPr>
        <w:pStyle w:val="Bullet1-recommendation"/>
        <w:sectPr w:rsidR="003B0AA8" w:rsidSect="0083218D">
          <w:headerReference w:type="default" r:id="rId16"/>
          <w:pgSz w:w="11906" w:h="16838" w:code="9"/>
          <w:pgMar w:top="567" w:right="794" w:bottom="567" w:left="907" w:header="850" w:footer="850" w:gutter="0"/>
          <w:cols w:space="708"/>
          <w:docGrid w:linePitch="360"/>
        </w:sectPr>
        <w:pPrChange w:id="114" w:author="Paul Mueller" w:date="2025-04-08T12:25:00Z">
          <w:pPr>
            <w:spacing w:after="200" w:line="276" w:lineRule="auto"/>
          </w:pPr>
        </w:pPrChange>
      </w:pPr>
    </w:p>
    <w:p w14:paraId="32EAC465" w14:textId="2EA56871" w:rsidR="000D7AEA" w:rsidDel="00841505" w:rsidRDefault="000D7AEA">
      <w:pPr>
        <w:pStyle w:val="AnnextitleHead1"/>
        <w:numPr>
          <w:ilvl w:val="0"/>
          <w:numId w:val="0"/>
        </w:numPr>
        <w:ind w:left="851" w:hanging="851"/>
        <w:jc w:val="center"/>
        <w:rPr>
          <w:del w:id="115" w:author="Paul Mueller" w:date="2025-04-08T16:12:00Z"/>
        </w:rPr>
        <w:pPrChange w:id="116" w:author="Paul Mueller" w:date="2025-04-08T12:00:00Z">
          <w:pPr>
            <w:pStyle w:val="AnnextitleHead1"/>
          </w:pPr>
        </w:pPrChange>
      </w:pPr>
      <w:bookmarkStart w:id="117" w:name="_Toc62552970"/>
      <w:del w:id="118" w:author="Paul Mueller" w:date="2025-04-08T16:12:00Z">
        <w:r w:rsidRPr="000D7AEA" w:rsidDel="00841505">
          <w:lastRenderedPageBreak/>
          <w:delText>Technical Characteristics and Guidance on the use of Racons</w:delText>
        </w:r>
        <w:bookmarkEnd w:id="117"/>
      </w:del>
    </w:p>
    <w:p w14:paraId="3C0C5180" w14:textId="1538EF35" w:rsidR="000D7AEA" w:rsidRPr="00D21077" w:rsidDel="00336E9F" w:rsidRDefault="000D7AEA">
      <w:pPr>
        <w:pStyle w:val="BodyText"/>
        <w:ind w:left="851" w:hanging="851"/>
        <w:rPr>
          <w:del w:id="119" w:author="Paul Mueller" w:date="2025-04-08T15:55:00Z"/>
        </w:rPr>
        <w:pPrChange w:id="120" w:author="Paul Mueller" w:date="2025-04-08T12:00:00Z">
          <w:pPr>
            <w:pStyle w:val="BodyText"/>
          </w:pPr>
        </w:pPrChange>
      </w:pPr>
      <w:del w:id="121" w:author="Paul Mueller" w:date="2025-04-08T15:55:00Z">
        <w:r w:rsidDel="00336E9F">
          <w:delText>Radar beacons (racons), when used with a ship’s radar, form a secondary</w:delText>
        </w:r>
        <w:r w:rsidR="00C3144E" w:rsidDel="00336E9F">
          <w:delText xml:space="preserve"> </w:delText>
        </w:r>
        <w:r w:rsidDel="00336E9F">
          <w:delText>aids to navigation (AtoN) system. Many Aids to Navigation Authorities use racons as a general purpose aid to navigation. The document takes ITU-R M824-</w:delText>
        </w:r>
        <w:r w:rsidRPr="00D21077" w:rsidDel="00336E9F">
          <w:delText xml:space="preserve">2, </w:delText>
        </w:r>
        <w:r w:rsidRPr="00D21077" w:rsidDel="00336E9F">
          <w:rPr>
            <w:i/>
          </w:rPr>
          <w:delText>Technical Parameters for Radar Beacons (Racons)</w:delText>
        </w:r>
        <w:r w:rsidRPr="00D21077" w:rsidDel="00336E9F">
          <w:delText xml:space="preserve"> into account and is divided into </w:delText>
        </w:r>
        <w:r w:rsidR="00990C89" w:rsidRPr="00D21077" w:rsidDel="00336E9F">
          <w:delText>five</w:delText>
        </w:r>
        <w:r w:rsidRPr="00D21077" w:rsidDel="00336E9F">
          <w:delText xml:space="preserve"> parts.</w:delText>
        </w:r>
      </w:del>
    </w:p>
    <w:p w14:paraId="3F9F79AF" w14:textId="57E8AABE" w:rsidR="000D7AEA" w:rsidDel="00336E9F" w:rsidRDefault="00E456DC">
      <w:pPr>
        <w:pStyle w:val="BodyText"/>
        <w:ind w:left="851" w:hanging="851"/>
        <w:rPr>
          <w:del w:id="122" w:author="Paul Mueller" w:date="2025-04-08T15:55:00Z"/>
        </w:rPr>
        <w:pPrChange w:id="123" w:author="Paul Mueller" w:date="2025-04-08T12:00:00Z">
          <w:pPr>
            <w:pStyle w:val="BodyText"/>
          </w:pPr>
        </w:pPrChange>
      </w:pPr>
      <w:del w:id="124" w:author="Paul Mueller" w:date="2025-04-08T15:55:00Z">
        <w:r w:rsidRPr="00D21077" w:rsidDel="00336E9F">
          <w:rPr>
            <w:b/>
          </w:rPr>
          <w:delText>Annex</w:delText>
        </w:r>
        <w:r w:rsidR="004F6E92" w:rsidDel="00336E9F">
          <w:rPr>
            <w:b/>
          </w:rPr>
          <w:delText xml:space="preserve"> Part 1</w:delText>
        </w:r>
        <w:r w:rsidR="000D7AEA" w:rsidRPr="00D21077" w:rsidDel="00336E9F">
          <w:delText xml:space="preserve"> </w:delText>
        </w:r>
        <w:r w:rsidR="00D21077" w:rsidRPr="00D21077" w:rsidDel="00336E9F">
          <w:delText xml:space="preserve">- </w:delText>
        </w:r>
        <w:r w:rsidR="000D7AEA" w:rsidRPr="00D21077" w:rsidDel="00336E9F">
          <w:delText>specifies</w:delText>
        </w:r>
        <w:r w:rsidR="000D7AEA" w:rsidRPr="000D7AEA" w:rsidDel="00336E9F">
          <w:delText xml:space="preserve"> the minimum technical characteristics for general-purpose racons. These technical characteristics are similar to those set out in Annex 1 to ITU-R Recommendation M.824-2 and include:</w:delText>
        </w:r>
      </w:del>
    </w:p>
    <w:p w14:paraId="0982AFF2" w14:textId="3022AF96" w:rsidR="00990C89" w:rsidDel="00336E9F" w:rsidRDefault="000D7AEA">
      <w:pPr>
        <w:pStyle w:val="List1"/>
        <w:numPr>
          <w:ilvl w:val="0"/>
          <w:numId w:val="27"/>
        </w:numPr>
        <w:ind w:left="851" w:hanging="851"/>
        <w:rPr>
          <w:del w:id="125" w:author="Paul Mueller" w:date="2025-04-08T15:55:00Z"/>
        </w:rPr>
        <w:pPrChange w:id="126" w:author="Paul Mueller" w:date="2025-04-08T12:00:00Z">
          <w:pPr>
            <w:pStyle w:val="List1"/>
            <w:numPr>
              <w:numId w:val="27"/>
            </w:numPr>
          </w:pPr>
        </w:pPrChange>
      </w:pPr>
      <w:del w:id="127" w:author="Paul Mueller" w:date="2025-04-08T15:55:00Z">
        <w:r w:rsidRPr="00990C89" w:rsidDel="00336E9F">
          <w:delText>Antenna</w:delText>
        </w:r>
        <w:r w:rsidDel="00336E9F">
          <w:delText xml:space="preserve"> polarisation which has been specified with reference to the inte</w:delText>
        </w:r>
        <w:r w:rsidR="00990C89" w:rsidDel="00336E9F">
          <w:delText>rrogating radar characteristics.</w:delText>
        </w:r>
      </w:del>
    </w:p>
    <w:p w14:paraId="3E85E6D7" w14:textId="346970D0" w:rsidR="000D7AEA" w:rsidDel="00336E9F" w:rsidRDefault="000D7AEA">
      <w:pPr>
        <w:pStyle w:val="List1"/>
        <w:ind w:left="851" w:hanging="851"/>
        <w:rPr>
          <w:del w:id="128" w:author="Paul Mueller" w:date="2025-04-08T15:55:00Z"/>
        </w:rPr>
        <w:pPrChange w:id="129" w:author="Paul Mueller" w:date="2025-04-08T12:00:00Z">
          <w:pPr>
            <w:pStyle w:val="List1"/>
          </w:pPr>
        </w:pPrChange>
      </w:pPr>
      <w:del w:id="130" w:author="Paul Mueller" w:date="2025-04-08T15:55:00Z">
        <w:r w:rsidDel="00336E9F">
          <w:delText>The frequency tolerances which reflect current technology</w:delText>
        </w:r>
        <w:r w:rsidR="00990C89" w:rsidDel="00336E9F">
          <w:delText>.</w:delText>
        </w:r>
      </w:del>
    </w:p>
    <w:p w14:paraId="31F5AA10" w14:textId="0D856DCE" w:rsidR="000D7AEA" w:rsidDel="00336E9F" w:rsidRDefault="000D7AEA">
      <w:pPr>
        <w:pStyle w:val="List1"/>
        <w:ind w:left="851" w:hanging="851"/>
        <w:rPr>
          <w:del w:id="131" w:author="Paul Mueller" w:date="2025-04-08T15:55:00Z"/>
        </w:rPr>
        <w:pPrChange w:id="132" w:author="Paul Mueller" w:date="2025-04-08T12:00:00Z">
          <w:pPr>
            <w:pStyle w:val="List1"/>
          </w:pPr>
        </w:pPrChange>
      </w:pPr>
      <w:del w:id="133" w:author="Paul Mueller" w:date="2025-04-08T15:55:00Z">
        <w:r w:rsidDel="00336E9F">
          <w:delText>The duration of the response.</w:delText>
        </w:r>
      </w:del>
    </w:p>
    <w:p w14:paraId="3889E721" w14:textId="4ED6BB19" w:rsidR="000D7AEA" w:rsidDel="00336E9F" w:rsidRDefault="00D21077">
      <w:pPr>
        <w:pStyle w:val="BodyText"/>
        <w:ind w:left="851" w:hanging="851"/>
        <w:rPr>
          <w:del w:id="134" w:author="Paul Mueller" w:date="2025-04-08T15:55:00Z"/>
        </w:rPr>
        <w:pPrChange w:id="135" w:author="Paul Mueller" w:date="2025-04-08T12:00:00Z">
          <w:pPr>
            <w:pStyle w:val="BodyText"/>
          </w:pPr>
        </w:pPrChange>
      </w:pPr>
      <w:del w:id="136" w:author="Paul Mueller" w:date="2025-04-08T15:55:00Z">
        <w:r w:rsidRPr="00D21077" w:rsidDel="00336E9F">
          <w:rPr>
            <w:b/>
          </w:rPr>
          <w:delText xml:space="preserve">Annex </w:delText>
        </w:r>
        <w:r w:rsidR="004F6E92" w:rsidDel="00336E9F">
          <w:rPr>
            <w:b/>
          </w:rPr>
          <w:delText>Part 2</w:delText>
        </w:r>
        <w:r w:rsidDel="00336E9F">
          <w:rPr>
            <w:b/>
          </w:rPr>
          <w:delText xml:space="preserve"> </w:delText>
        </w:r>
        <w:r w:rsidR="000D7AEA" w:rsidDel="00336E9F">
          <w:delText>– contains guidance on the use of racons.</w:delText>
        </w:r>
      </w:del>
    </w:p>
    <w:p w14:paraId="1D74A320" w14:textId="01F0D796" w:rsidR="000D7AEA" w:rsidDel="00336E9F" w:rsidRDefault="00D21077">
      <w:pPr>
        <w:pStyle w:val="BodyText"/>
        <w:ind w:left="851" w:hanging="851"/>
        <w:rPr>
          <w:del w:id="137" w:author="Paul Mueller" w:date="2025-04-08T15:55:00Z"/>
        </w:rPr>
        <w:pPrChange w:id="138" w:author="Paul Mueller" w:date="2025-04-08T12:00:00Z">
          <w:pPr>
            <w:pStyle w:val="BodyText"/>
          </w:pPr>
        </w:pPrChange>
      </w:pPr>
      <w:del w:id="139" w:author="Paul Mueller" w:date="2025-04-08T15:55:00Z">
        <w:r w:rsidRPr="00D21077" w:rsidDel="00336E9F">
          <w:rPr>
            <w:b/>
          </w:rPr>
          <w:delText xml:space="preserve">Annex </w:delText>
        </w:r>
        <w:r w:rsidR="004F6E92" w:rsidDel="00336E9F">
          <w:rPr>
            <w:b/>
          </w:rPr>
          <w:delText>Part 3</w:delText>
        </w:r>
        <w:r w:rsidRPr="00D21077" w:rsidDel="00336E9F">
          <w:rPr>
            <w:b/>
          </w:rPr>
          <w:delText xml:space="preserve"> </w:delText>
        </w:r>
        <w:r w:rsidR="000D7AEA" w:rsidDel="00336E9F">
          <w:delText>– describes the characteristics of racons.</w:delText>
        </w:r>
        <w:r w:rsidDel="00336E9F">
          <w:delText xml:space="preserve"> </w:delText>
        </w:r>
      </w:del>
    </w:p>
    <w:p w14:paraId="1EA2B6B4" w14:textId="20537ECF" w:rsidR="000D7AEA" w:rsidDel="00336E9F" w:rsidRDefault="00D21077">
      <w:pPr>
        <w:pStyle w:val="BodyText"/>
        <w:ind w:left="851" w:hanging="851"/>
        <w:rPr>
          <w:del w:id="140" w:author="Paul Mueller" w:date="2025-04-08T15:55:00Z"/>
        </w:rPr>
        <w:pPrChange w:id="141" w:author="Paul Mueller" w:date="2025-04-08T12:00:00Z">
          <w:pPr>
            <w:pStyle w:val="BodyText"/>
          </w:pPr>
        </w:pPrChange>
      </w:pPr>
      <w:del w:id="142" w:author="Paul Mueller" w:date="2025-04-08T15:55:00Z">
        <w:r w:rsidRPr="00D21077" w:rsidDel="00336E9F">
          <w:rPr>
            <w:b/>
          </w:rPr>
          <w:delText xml:space="preserve">Annex </w:delText>
        </w:r>
        <w:r w:rsidR="004F6E92" w:rsidDel="00336E9F">
          <w:rPr>
            <w:b/>
          </w:rPr>
          <w:delText>Part 4</w:delText>
        </w:r>
        <w:r w:rsidR="000D7AEA" w:rsidDel="00336E9F">
          <w:delText xml:space="preserve"> – gives guidance on operating ranges.</w:delText>
        </w:r>
      </w:del>
    </w:p>
    <w:p w14:paraId="560B0889" w14:textId="13BFA1C4" w:rsidR="00990C89" w:rsidDel="00336E9F" w:rsidRDefault="00D21077">
      <w:pPr>
        <w:pStyle w:val="BodyText"/>
        <w:ind w:left="851" w:hanging="851"/>
        <w:rPr>
          <w:del w:id="143" w:author="Paul Mueller" w:date="2025-04-08T15:55:00Z"/>
        </w:rPr>
        <w:pPrChange w:id="144" w:author="Paul Mueller" w:date="2025-04-08T12:00:00Z">
          <w:pPr>
            <w:pStyle w:val="BodyText"/>
          </w:pPr>
        </w:pPrChange>
      </w:pPr>
      <w:del w:id="145" w:author="Paul Mueller" w:date="2025-04-08T15:55:00Z">
        <w:r w:rsidRPr="00D21077" w:rsidDel="00336E9F">
          <w:rPr>
            <w:b/>
          </w:rPr>
          <w:delText xml:space="preserve">Annex </w:delText>
        </w:r>
        <w:r w:rsidR="004F6E92" w:rsidDel="00336E9F">
          <w:rPr>
            <w:b/>
          </w:rPr>
          <w:delText>Part 5</w:delText>
        </w:r>
        <w:r w:rsidR="003E6A06" w:rsidDel="00336E9F">
          <w:rPr>
            <w:b/>
          </w:rPr>
          <w:delText xml:space="preserve"> </w:delText>
        </w:r>
        <w:r w:rsidR="000D7AEA" w:rsidDel="00336E9F">
          <w:delText>– provides a glossary of terms.</w:delText>
        </w:r>
      </w:del>
    </w:p>
    <w:p w14:paraId="2D1A1DEA" w14:textId="19184DF5" w:rsidR="00990C89" w:rsidDel="00841505" w:rsidRDefault="00990C89">
      <w:pPr>
        <w:spacing w:after="200" w:line="276" w:lineRule="auto"/>
        <w:ind w:left="851" w:hanging="851"/>
        <w:rPr>
          <w:del w:id="146" w:author="Paul Mueller" w:date="2025-04-08T16:12:00Z"/>
          <w:sz w:val="22"/>
        </w:rPr>
        <w:pPrChange w:id="147" w:author="Paul Mueller" w:date="2025-04-08T12:00:00Z">
          <w:pPr>
            <w:spacing w:after="200" w:line="276" w:lineRule="auto"/>
          </w:pPr>
        </w:pPrChange>
      </w:pPr>
      <w:del w:id="148" w:author="Paul Mueller" w:date="2025-04-08T16:12:00Z">
        <w:r w:rsidDel="00841505">
          <w:br w:type="page"/>
        </w:r>
      </w:del>
    </w:p>
    <w:p w14:paraId="033967A5" w14:textId="0444F21A" w:rsidR="00FF6A68" w:rsidRDefault="00FF6A68">
      <w:pPr>
        <w:pStyle w:val="Heading1"/>
        <w:rPr>
          <w:ins w:id="149" w:author="Paul Mueller" w:date="2025-04-08T16:09:00Z"/>
        </w:rPr>
        <w:pPrChange w:id="150" w:author="Paul Mueller" w:date="2025-04-08T16:11:00Z">
          <w:pPr>
            <w:pStyle w:val="Heading1"/>
            <w:numPr>
              <w:numId w:val="0"/>
            </w:numPr>
            <w:tabs>
              <w:tab w:val="clear" w:pos="0"/>
            </w:tabs>
            <w:ind w:left="0" w:firstLine="0"/>
          </w:pPr>
        </w:pPrChange>
      </w:pPr>
      <w:bookmarkStart w:id="151" w:name="_Toc62552971"/>
      <w:bookmarkEnd w:id="39"/>
      <w:ins w:id="152" w:author="Paul Mueller" w:date="2025-04-08T16:10:00Z">
        <w:r>
          <w:t>TECHNICAL PARAMETERS FOR A GENERAL-PURPOSE MARITIME RADAR BEACON (RACON)</w:t>
        </w:r>
      </w:ins>
      <w:ins w:id="153" w:author="Paul Mueller" w:date="2025-04-08T16:11:00Z">
        <w:r>
          <w:t xml:space="preserve"> </w:t>
        </w:r>
      </w:ins>
      <w:ins w:id="154" w:author="Paul Mueller" w:date="2025-04-08T16:10:00Z">
        <w:r>
          <w:t>(ADAPTED FROM ITU-R M.824-4 ANNEX 1</w:t>
        </w:r>
      </w:ins>
      <w:ins w:id="155" w:author="Paul Mueller" w:date="2025-10-14T06:19:00Z" w16du:dateUtc="2025-10-14T11:19:00Z">
        <w:r w:rsidR="00F51773">
          <w:t xml:space="preserve"> (</w:t>
        </w:r>
      </w:ins>
      <w:ins w:id="156" w:author="Paul Mueller" w:date="2025-10-14T06:20:00Z" w16du:dateUtc="2025-10-14T11:20:00Z">
        <w:r w:rsidR="00F51773">
          <w:rPr>
            <w:caps w:val="0"/>
          </w:rPr>
          <w:t>S</w:t>
        </w:r>
      </w:ins>
      <w:ins w:id="157" w:author="Paul Mueller" w:date="2025-10-14T06:19:00Z" w16du:dateUtc="2025-10-14T11:19:00Z">
        <w:r w:rsidR="00F51773" w:rsidRPr="00F51773">
          <w:rPr>
            <w:caps w:val="0"/>
            <w:rPrChange w:id="158" w:author="Paul Mueller" w:date="2025-10-14T06:20:00Z" w16du:dateUtc="2025-10-14T11:20:00Z">
              <w:rPr/>
            </w:rPrChange>
          </w:rPr>
          <w:t xml:space="preserve">ee </w:t>
        </w:r>
      </w:ins>
      <w:ins w:id="159" w:author="Paul Mueller" w:date="2025-10-14T06:20:00Z" w16du:dateUtc="2025-10-14T11:20:00Z">
        <w:r w:rsidR="00F51773">
          <w:rPr>
            <w:caps w:val="0"/>
          </w:rPr>
          <w:t>N</w:t>
        </w:r>
      </w:ins>
      <w:ins w:id="160" w:author="Paul Mueller" w:date="2025-10-14T06:19:00Z" w16du:dateUtc="2025-10-14T11:19:00Z">
        <w:r w:rsidR="00F51773" w:rsidRPr="00F51773">
          <w:rPr>
            <w:caps w:val="0"/>
            <w:rPrChange w:id="161" w:author="Paul Mueller" w:date="2025-10-14T06:20:00Z" w16du:dateUtc="2025-10-14T11:20:00Z">
              <w:rPr/>
            </w:rPrChange>
          </w:rPr>
          <w:t>ote</w:t>
        </w:r>
        <w:r w:rsidR="00F51773">
          <w:t xml:space="preserve"> 1)</w:t>
        </w:r>
      </w:ins>
      <w:ins w:id="162" w:author="Paul Mueller" w:date="2025-04-08T16:10:00Z">
        <w:r>
          <w:t>)</w:t>
        </w:r>
      </w:ins>
    </w:p>
    <w:p w14:paraId="32621F4E" w14:textId="67E87076" w:rsidR="00E456DC" w:rsidRPr="00E456DC" w:rsidRDefault="00E456DC" w:rsidP="00841505">
      <w:pPr>
        <w:pStyle w:val="Heading1"/>
        <w:numPr>
          <w:ilvl w:val="0"/>
          <w:numId w:val="0"/>
        </w:numPr>
        <w:rPr>
          <w:lang w:eastAsia="en-GB"/>
        </w:rPr>
      </w:pPr>
      <w:bookmarkStart w:id="163" w:name="_Hlk195006125"/>
      <w:bookmarkEnd w:id="151"/>
    </w:p>
    <w:tbl>
      <w:tblPr>
        <w:tblW w:w="10764" w:type="dxa"/>
        <w:jc w:val="center"/>
        <w:tblLayout w:type="fixed"/>
        <w:tblCellMar>
          <w:left w:w="120" w:type="dxa"/>
          <w:right w:w="120" w:type="dxa"/>
        </w:tblCellMar>
        <w:tblLook w:val="0000" w:firstRow="0" w:lastRow="0" w:firstColumn="0" w:lastColumn="0" w:noHBand="0" w:noVBand="0"/>
        <w:tblPrChange w:id="164" w:author="Paul Mueller" w:date="2025-04-08T12:16:00Z">
          <w:tblPr>
            <w:tblW w:w="10764" w:type="dxa"/>
            <w:jc w:val="center"/>
            <w:tblLayout w:type="fixed"/>
            <w:tblCellMar>
              <w:left w:w="120" w:type="dxa"/>
              <w:right w:w="120" w:type="dxa"/>
            </w:tblCellMar>
            <w:tblLook w:val="0000" w:firstRow="0" w:lastRow="0" w:firstColumn="0" w:lastColumn="0" w:noHBand="0" w:noVBand="0"/>
          </w:tblPr>
        </w:tblPrChange>
      </w:tblPr>
      <w:tblGrid>
        <w:gridCol w:w="1678"/>
        <w:gridCol w:w="2079"/>
        <w:gridCol w:w="7007"/>
        <w:tblGridChange w:id="165">
          <w:tblGrid>
            <w:gridCol w:w="1678"/>
            <w:gridCol w:w="2079"/>
            <w:gridCol w:w="773"/>
            <w:gridCol w:w="6234"/>
          </w:tblGrid>
        </w:tblGridChange>
      </w:tblGrid>
      <w:tr w:rsidR="00BB635D" w:rsidRPr="003D69FA" w14:paraId="555EC7B9" w14:textId="77777777" w:rsidTr="009F38AF">
        <w:trPr>
          <w:cantSplit/>
          <w:trHeight w:val="396"/>
          <w:tblHeader/>
          <w:jc w:val="center"/>
          <w:trPrChange w:id="166" w:author="Paul Mueller" w:date="2025-04-08T12:16:00Z">
            <w:trPr>
              <w:cantSplit/>
              <w:trHeight w:val="396"/>
              <w:tblHeader/>
              <w:jc w:val="center"/>
            </w:trPr>
          </w:trPrChange>
        </w:trPr>
        <w:tc>
          <w:tcPr>
            <w:tcW w:w="3757" w:type="dxa"/>
            <w:gridSpan w:val="2"/>
            <w:tcBorders>
              <w:top w:val="double" w:sz="6" w:space="0" w:color="auto"/>
              <w:left w:val="double" w:sz="6" w:space="0" w:color="auto"/>
            </w:tcBorders>
            <w:shd w:val="clear" w:color="000000" w:fill="auto"/>
            <w:vAlign w:val="center"/>
            <w:tcPrChange w:id="167" w:author="Paul Mueller" w:date="2025-04-08T12:16:00Z">
              <w:tcPr>
                <w:tcW w:w="4530" w:type="dxa"/>
                <w:gridSpan w:val="3"/>
                <w:tcBorders>
                  <w:top w:val="double" w:sz="6" w:space="0" w:color="auto"/>
                  <w:left w:val="double" w:sz="6" w:space="0" w:color="auto"/>
                </w:tcBorders>
                <w:shd w:val="clear" w:color="000000" w:fill="auto"/>
                <w:vAlign w:val="center"/>
              </w:tcPr>
            </w:tcPrChange>
          </w:tcPr>
          <w:p w14:paraId="45572DE4" w14:textId="77777777" w:rsidR="00BB635D" w:rsidRPr="003D69FA" w:rsidRDefault="00BB635D" w:rsidP="00E456DC">
            <w:pPr>
              <w:pStyle w:val="Tableheading"/>
              <w:jc w:val="center"/>
              <w:rPr>
                <w:lang w:val="en-GB"/>
              </w:rPr>
            </w:pPr>
            <w:bookmarkStart w:id="168" w:name="_Ref361228803"/>
            <w:bookmarkStart w:id="169" w:name="_Toc359496675"/>
            <w:bookmarkEnd w:id="15"/>
            <w:bookmarkEnd w:id="163"/>
            <w:bookmarkEnd w:id="168"/>
            <w:bookmarkEnd w:id="169"/>
            <w:r w:rsidRPr="003D69FA">
              <w:rPr>
                <w:lang w:val="en-GB"/>
              </w:rPr>
              <w:t>Item</w:t>
            </w:r>
          </w:p>
        </w:tc>
        <w:tc>
          <w:tcPr>
            <w:tcW w:w="7007" w:type="dxa"/>
            <w:tcBorders>
              <w:top w:val="double" w:sz="6" w:space="0" w:color="auto"/>
              <w:left w:val="single" w:sz="6" w:space="0" w:color="auto"/>
              <w:right w:val="double" w:sz="6" w:space="0" w:color="auto"/>
            </w:tcBorders>
            <w:shd w:val="clear" w:color="000000" w:fill="auto"/>
            <w:vAlign w:val="center"/>
            <w:tcPrChange w:id="170" w:author="Paul Mueller" w:date="2025-04-08T12:16:00Z">
              <w:tcPr>
                <w:tcW w:w="6234" w:type="dxa"/>
                <w:tcBorders>
                  <w:top w:val="double" w:sz="6" w:space="0" w:color="auto"/>
                  <w:left w:val="single" w:sz="6" w:space="0" w:color="auto"/>
                  <w:right w:val="double" w:sz="6" w:space="0" w:color="auto"/>
                </w:tcBorders>
                <w:shd w:val="clear" w:color="000000" w:fill="auto"/>
                <w:vAlign w:val="center"/>
              </w:tcPr>
            </w:tcPrChange>
          </w:tcPr>
          <w:p w14:paraId="3C88562D" w14:textId="77777777" w:rsidR="00BB635D" w:rsidRPr="003D69FA" w:rsidRDefault="00BB635D" w:rsidP="00E456DC">
            <w:pPr>
              <w:pStyle w:val="Tableheading"/>
              <w:jc w:val="center"/>
              <w:rPr>
                <w:lang w:val="en-GB"/>
              </w:rPr>
            </w:pPr>
            <w:r w:rsidRPr="003D69FA">
              <w:rPr>
                <w:lang w:val="en-GB"/>
              </w:rPr>
              <w:t>Specifications</w:t>
            </w:r>
          </w:p>
        </w:tc>
      </w:tr>
      <w:tr w:rsidR="00BB635D" w:rsidRPr="003D69FA" w14:paraId="3AFDEE5F" w14:textId="77777777" w:rsidTr="009F38AF">
        <w:trPr>
          <w:cantSplit/>
          <w:trHeight w:val="930"/>
          <w:jc w:val="center"/>
          <w:trPrChange w:id="171" w:author="Paul Mueller" w:date="2025-04-08T12:16:00Z">
            <w:trPr>
              <w:cantSplit/>
              <w:trHeight w:val="930"/>
              <w:jc w:val="center"/>
            </w:trPr>
          </w:trPrChange>
        </w:trPr>
        <w:tc>
          <w:tcPr>
            <w:tcW w:w="1678" w:type="dxa"/>
            <w:tcBorders>
              <w:top w:val="single" w:sz="6" w:space="0" w:color="auto"/>
              <w:left w:val="double" w:sz="6" w:space="0" w:color="auto"/>
            </w:tcBorders>
            <w:vAlign w:val="center"/>
            <w:tcPrChange w:id="172" w:author="Paul Mueller" w:date="2025-04-08T12:16:00Z">
              <w:tcPr>
                <w:tcW w:w="1678" w:type="dxa"/>
                <w:tcBorders>
                  <w:top w:val="single" w:sz="6" w:space="0" w:color="auto"/>
                  <w:left w:val="double" w:sz="6" w:space="0" w:color="auto"/>
                </w:tcBorders>
                <w:vAlign w:val="center"/>
              </w:tcPr>
            </w:tcPrChange>
          </w:tcPr>
          <w:p w14:paraId="3020FA12" w14:textId="77777777" w:rsidR="00BB635D" w:rsidRPr="003D69FA" w:rsidRDefault="00BB635D" w:rsidP="0006572C">
            <w:pPr>
              <w:pStyle w:val="Tabletext"/>
            </w:pPr>
            <w:r w:rsidRPr="003D69FA">
              <w:t xml:space="preserve">1 </w:t>
            </w:r>
            <w:del w:id="173" w:author="Paul Mueller" w:date="2025-04-08T12:23:00Z">
              <w:r w:rsidRPr="003D69FA" w:rsidDel="00C96618">
                <w:delText xml:space="preserve"> </w:delText>
              </w:r>
            </w:del>
            <w:r w:rsidRPr="003D69FA">
              <w:t>Antenna</w:t>
            </w:r>
          </w:p>
        </w:tc>
        <w:tc>
          <w:tcPr>
            <w:tcW w:w="2079" w:type="dxa"/>
            <w:tcBorders>
              <w:top w:val="single" w:sz="6" w:space="0" w:color="auto"/>
              <w:left w:val="single" w:sz="6" w:space="0" w:color="auto"/>
            </w:tcBorders>
            <w:vAlign w:val="center"/>
            <w:tcPrChange w:id="174" w:author="Paul Mueller" w:date="2025-04-08T12:16:00Z">
              <w:tcPr>
                <w:tcW w:w="2852" w:type="dxa"/>
                <w:gridSpan w:val="2"/>
                <w:tcBorders>
                  <w:top w:val="single" w:sz="6" w:space="0" w:color="auto"/>
                  <w:left w:val="single" w:sz="6" w:space="0" w:color="auto"/>
                </w:tcBorders>
                <w:vAlign w:val="center"/>
              </w:tcPr>
            </w:tcPrChange>
          </w:tcPr>
          <w:p w14:paraId="7C2653A9" w14:textId="77777777" w:rsidR="00BB635D" w:rsidRPr="003D69FA" w:rsidRDefault="00BB635D" w:rsidP="0006572C">
            <w:pPr>
              <w:pStyle w:val="Tabletext"/>
            </w:pPr>
            <w:r w:rsidRPr="003D69FA">
              <w:t>Polarization</w:t>
            </w:r>
          </w:p>
        </w:tc>
        <w:tc>
          <w:tcPr>
            <w:tcW w:w="7007" w:type="dxa"/>
            <w:tcBorders>
              <w:top w:val="single" w:sz="6" w:space="0" w:color="auto"/>
              <w:left w:val="single" w:sz="6" w:space="0" w:color="auto"/>
              <w:right w:val="double" w:sz="6" w:space="0" w:color="auto"/>
            </w:tcBorders>
            <w:vAlign w:val="center"/>
            <w:tcPrChange w:id="175" w:author="Paul Mueller" w:date="2025-04-08T12:16:00Z">
              <w:tcPr>
                <w:tcW w:w="6234" w:type="dxa"/>
                <w:tcBorders>
                  <w:top w:val="single" w:sz="6" w:space="0" w:color="auto"/>
                  <w:left w:val="single" w:sz="6" w:space="0" w:color="auto"/>
                  <w:right w:val="double" w:sz="6" w:space="0" w:color="auto"/>
                </w:tcBorders>
                <w:vAlign w:val="center"/>
              </w:tcPr>
            </w:tcPrChange>
          </w:tcPr>
          <w:p w14:paraId="65647367" w14:textId="77777777" w:rsidR="00BB635D" w:rsidRPr="003D69FA" w:rsidRDefault="00BB635D" w:rsidP="0006572C">
            <w:pPr>
              <w:pStyle w:val="Tabletext"/>
            </w:pPr>
            <w:r w:rsidRPr="003D69FA">
              <w:t>In the 9 GHz band, suitable for responding to radars using horizontal polarization.</w:t>
            </w:r>
          </w:p>
          <w:p w14:paraId="59AC1DBE" w14:textId="011C3C07" w:rsidR="00BB635D" w:rsidRPr="003D69FA" w:rsidRDefault="00BB635D" w:rsidP="0006572C">
            <w:pPr>
              <w:pStyle w:val="Tabletext"/>
            </w:pPr>
            <w:r w:rsidRPr="003D69FA">
              <w:t>In the 3 GHz band, suitable for responding to radars using horizontal polarization and to radars using vertical polarization</w:t>
            </w:r>
            <w:ins w:id="176" w:author="Paul Mueller" w:date="2025-04-08T12:24:00Z">
              <w:r w:rsidR="00C96618">
                <w:t xml:space="preserve"> (see Note 2)</w:t>
              </w:r>
            </w:ins>
            <w:r w:rsidRPr="003D69FA">
              <w:t>.</w:t>
            </w:r>
          </w:p>
        </w:tc>
      </w:tr>
      <w:tr w:rsidR="00BB635D" w:rsidRPr="003D69FA" w14:paraId="4FB75A7E" w14:textId="77777777" w:rsidTr="009F38AF">
        <w:trPr>
          <w:cantSplit/>
          <w:trHeight w:val="760"/>
          <w:jc w:val="center"/>
          <w:trPrChange w:id="177" w:author="Paul Mueller" w:date="2025-04-08T12:16:00Z">
            <w:trPr>
              <w:cantSplit/>
              <w:trHeight w:val="760"/>
              <w:jc w:val="center"/>
            </w:trPr>
          </w:trPrChange>
        </w:trPr>
        <w:tc>
          <w:tcPr>
            <w:tcW w:w="1678" w:type="dxa"/>
            <w:vMerge w:val="restart"/>
            <w:tcBorders>
              <w:top w:val="single" w:sz="6" w:space="0" w:color="auto"/>
              <w:left w:val="double" w:sz="6" w:space="0" w:color="auto"/>
            </w:tcBorders>
            <w:vAlign w:val="center"/>
            <w:tcPrChange w:id="178" w:author="Paul Mueller" w:date="2025-04-08T12:16:00Z">
              <w:tcPr>
                <w:tcW w:w="1678" w:type="dxa"/>
                <w:vMerge w:val="restart"/>
                <w:tcBorders>
                  <w:top w:val="single" w:sz="6" w:space="0" w:color="auto"/>
                  <w:left w:val="double" w:sz="6" w:space="0" w:color="auto"/>
                </w:tcBorders>
                <w:vAlign w:val="center"/>
              </w:tcPr>
            </w:tcPrChange>
          </w:tcPr>
          <w:p w14:paraId="3AAE7F04" w14:textId="77777777" w:rsidR="00BB635D" w:rsidRPr="003D69FA" w:rsidRDefault="00BB635D" w:rsidP="0006572C">
            <w:pPr>
              <w:pStyle w:val="Tabletext"/>
            </w:pPr>
            <w:r w:rsidRPr="003D69FA">
              <w:t xml:space="preserve">2 </w:t>
            </w:r>
            <w:del w:id="179" w:author="Paul Mueller" w:date="2025-04-08T12:23:00Z">
              <w:r w:rsidRPr="003D69FA" w:rsidDel="00C96618">
                <w:delText xml:space="preserve"> </w:delText>
              </w:r>
            </w:del>
            <w:r w:rsidRPr="003D69FA">
              <w:t>Receiver</w:t>
            </w:r>
          </w:p>
        </w:tc>
        <w:tc>
          <w:tcPr>
            <w:tcW w:w="2079" w:type="dxa"/>
            <w:tcBorders>
              <w:top w:val="single" w:sz="6" w:space="0" w:color="auto"/>
              <w:left w:val="single" w:sz="6" w:space="0" w:color="auto"/>
            </w:tcBorders>
            <w:vAlign w:val="center"/>
            <w:tcPrChange w:id="180" w:author="Paul Mueller" w:date="2025-04-08T12:16:00Z">
              <w:tcPr>
                <w:tcW w:w="2852" w:type="dxa"/>
                <w:gridSpan w:val="2"/>
                <w:tcBorders>
                  <w:top w:val="single" w:sz="6" w:space="0" w:color="auto"/>
                  <w:left w:val="single" w:sz="6" w:space="0" w:color="auto"/>
                </w:tcBorders>
                <w:vAlign w:val="center"/>
              </w:tcPr>
            </w:tcPrChange>
          </w:tcPr>
          <w:p w14:paraId="534B8163" w14:textId="77777777" w:rsidR="00BB635D" w:rsidRPr="003D69FA" w:rsidRDefault="00BB635D" w:rsidP="0006572C">
            <w:pPr>
              <w:pStyle w:val="Tabletext"/>
            </w:pPr>
            <w:r w:rsidRPr="003D69FA">
              <w:t xml:space="preserve">1 </w:t>
            </w:r>
            <w:del w:id="181" w:author="Paul Mueller" w:date="2025-04-08T12:23:00Z">
              <w:r w:rsidRPr="003D69FA" w:rsidDel="00C96618">
                <w:delText xml:space="preserve"> </w:delText>
              </w:r>
            </w:del>
            <w:r w:rsidRPr="003D69FA">
              <w:t>Frequency band</w:t>
            </w:r>
          </w:p>
        </w:tc>
        <w:tc>
          <w:tcPr>
            <w:tcW w:w="7007" w:type="dxa"/>
            <w:tcBorders>
              <w:top w:val="single" w:sz="6" w:space="0" w:color="auto"/>
              <w:left w:val="single" w:sz="6" w:space="0" w:color="auto"/>
              <w:right w:val="double" w:sz="6" w:space="0" w:color="auto"/>
            </w:tcBorders>
            <w:vAlign w:val="center"/>
            <w:tcPrChange w:id="182" w:author="Paul Mueller" w:date="2025-04-08T12:16:00Z">
              <w:tcPr>
                <w:tcW w:w="6234" w:type="dxa"/>
                <w:tcBorders>
                  <w:top w:val="single" w:sz="6" w:space="0" w:color="auto"/>
                  <w:left w:val="single" w:sz="6" w:space="0" w:color="auto"/>
                  <w:right w:val="double" w:sz="6" w:space="0" w:color="auto"/>
                </w:tcBorders>
                <w:vAlign w:val="center"/>
              </w:tcPr>
            </w:tcPrChange>
          </w:tcPr>
          <w:p w14:paraId="12AF9101" w14:textId="2FA0AA66" w:rsidR="00BB635D" w:rsidRPr="003D69FA" w:rsidRDefault="00BB635D" w:rsidP="0006572C">
            <w:pPr>
              <w:pStyle w:val="Tabletext"/>
            </w:pPr>
            <w:r w:rsidRPr="003D69FA">
              <w:t>9 300 - 9 500 MHz and/ or 2 900 - 3 100 MHz</w:t>
            </w:r>
            <w:ins w:id="183" w:author="Paul Mueller" w:date="2025-04-08T12:17:00Z">
              <w:r w:rsidR="009F38AF">
                <w:t xml:space="preserve"> (see Note 1)</w:t>
              </w:r>
            </w:ins>
            <w:r w:rsidRPr="003D69FA">
              <w:t>.</w:t>
            </w:r>
          </w:p>
          <w:p w14:paraId="745A8543" w14:textId="40CBBD8F" w:rsidR="00BB635D" w:rsidRPr="003D69FA" w:rsidRDefault="00BB635D" w:rsidP="0006572C">
            <w:pPr>
              <w:pStyle w:val="Tabletext"/>
            </w:pPr>
            <w:del w:id="184" w:author="Paul Mueller" w:date="2025-04-08T12:03:00Z">
              <w:r w:rsidRPr="003D69FA" w:rsidDel="00E52105">
                <w:delText>(9 300 – 9 320 from 01 January 2001).</w:delText>
              </w:r>
            </w:del>
          </w:p>
        </w:tc>
      </w:tr>
      <w:tr w:rsidR="00BB635D" w:rsidRPr="003D69FA" w14:paraId="603B8137" w14:textId="77777777" w:rsidTr="009F38AF">
        <w:trPr>
          <w:cantSplit/>
          <w:trHeight w:val="564"/>
          <w:jc w:val="center"/>
          <w:trPrChange w:id="185" w:author="Paul Mueller" w:date="2025-04-08T12:16:00Z">
            <w:trPr>
              <w:cantSplit/>
              <w:trHeight w:val="564"/>
              <w:jc w:val="center"/>
            </w:trPr>
          </w:trPrChange>
        </w:trPr>
        <w:tc>
          <w:tcPr>
            <w:tcW w:w="1678" w:type="dxa"/>
            <w:vMerge/>
            <w:tcBorders>
              <w:left w:val="double" w:sz="6" w:space="0" w:color="auto"/>
            </w:tcBorders>
            <w:vAlign w:val="center"/>
            <w:tcPrChange w:id="186" w:author="Paul Mueller" w:date="2025-04-08T12:16:00Z">
              <w:tcPr>
                <w:tcW w:w="1678" w:type="dxa"/>
                <w:vMerge/>
                <w:tcBorders>
                  <w:left w:val="double" w:sz="6" w:space="0" w:color="auto"/>
                </w:tcBorders>
                <w:vAlign w:val="center"/>
              </w:tcPr>
            </w:tcPrChange>
          </w:tcPr>
          <w:p w14:paraId="4817770E" w14:textId="77777777" w:rsidR="00BB635D" w:rsidRPr="003D69FA" w:rsidRDefault="00BB635D" w:rsidP="0006572C">
            <w:pPr>
              <w:pStyle w:val="Tabletext"/>
            </w:pPr>
          </w:p>
        </w:tc>
        <w:tc>
          <w:tcPr>
            <w:tcW w:w="2079" w:type="dxa"/>
            <w:tcBorders>
              <w:top w:val="single" w:sz="6" w:space="0" w:color="auto"/>
              <w:left w:val="single" w:sz="6" w:space="0" w:color="auto"/>
            </w:tcBorders>
            <w:vAlign w:val="center"/>
            <w:tcPrChange w:id="187" w:author="Paul Mueller" w:date="2025-04-08T12:16:00Z">
              <w:tcPr>
                <w:tcW w:w="2852" w:type="dxa"/>
                <w:gridSpan w:val="2"/>
                <w:tcBorders>
                  <w:top w:val="single" w:sz="6" w:space="0" w:color="auto"/>
                  <w:left w:val="single" w:sz="6" w:space="0" w:color="auto"/>
                </w:tcBorders>
                <w:vAlign w:val="center"/>
              </w:tcPr>
            </w:tcPrChange>
          </w:tcPr>
          <w:p w14:paraId="473F2169" w14:textId="50820494" w:rsidR="00BB635D" w:rsidRPr="003D69FA" w:rsidRDefault="00BB635D" w:rsidP="0006572C">
            <w:pPr>
              <w:pStyle w:val="Tabletext"/>
            </w:pPr>
            <w:r w:rsidRPr="003D69FA">
              <w:t xml:space="preserve">2 </w:t>
            </w:r>
            <w:del w:id="188" w:author="Paul Mueller" w:date="2025-04-08T12:23:00Z">
              <w:r w:rsidRPr="003D69FA" w:rsidDel="00C96618">
                <w:delText xml:space="preserve"> </w:delText>
              </w:r>
            </w:del>
            <w:ins w:id="189" w:author="Paul Mueller" w:date="2025-04-08T12:04:00Z">
              <w:r w:rsidR="00E52105">
                <w:t xml:space="preserve">Recovery </w:t>
              </w:r>
            </w:ins>
            <w:del w:id="190" w:author="Paul Mueller" w:date="2025-04-08T12:04:00Z">
              <w:r w:rsidRPr="003D69FA" w:rsidDel="00E52105">
                <w:delText xml:space="preserve">Blocking </w:delText>
              </w:r>
            </w:del>
            <w:r w:rsidRPr="003D69FA">
              <w:t>period</w:t>
            </w:r>
          </w:p>
        </w:tc>
        <w:tc>
          <w:tcPr>
            <w:tcW w:w="7007" w:type="dxa"/>
            <w:tcBorders>
              <w:top w:val="single" w:sz="6" w:space="0" w:color="auto"/>
              <w:left w:val="single" w:sz="6" w:space="0" w:color="auto"/>
              <w:right w:val="double" w:sz="6" w:space="0" w:color="auto"/>
            </w:tcBorders>
            <w:vAlign w:val="center"/>
            <w:tcPrChange w:id="191" w:author="Paul Mueller" w:date="2025-04-08T12:16:00Z">
              <w:tcPr>
                <w:tcW w:w="6234" w:type="dxa"/>
                <w:tcBorders>
                  <w:top w:val="single" w:sz="6" w:space="0" w:color="auto"/>
                  <w:left w:val="single" w:sz="6" w:space="0" w:color="auto"/>
                  <w:right w:val="double" w:sz="6" w:space="0" w:color="auto"/>
                </w:tcBorders>
                <w:vAlign w:val="center"/>
              </w:tcPr>
            </w:tcPrChange>
          </w:tcPr>
          <w:p w14:paraId="5BF1A45E" w14:textId="4C3E2538" w:rsidR="00BB635D" w:rsidRPr="003D69FA" w:rsidRDefault="00E52105" w:rsidP="0006572C">
            <w:pPr>
              <w:pStyle w:val="Tabletext"/>
            </w:pPr>
            <w:ins w:id="192" w:author="Paul Mueller" w:date="2025-04-08T12:05:00Z">
              <w:r>
                <w:rPr>
                  <w:rFonts w:cstheme="minorHAnsi"/>
                </w:rPr>
                <w:t>≤</w:t>
              </w:r>
              <w:r>
                <w:t xml:space="preserve"> </w:t>
              </w:r>
            </w:ins>
            <w:r w:rsidR="00BB635D" w:rsidRPr="003D69FA">
              <w:t>100 µs after end of response.</w:t>
            </w:r>
            <w:ins w:id="193" w:author="Paul Mueller" w:date="2025-04-08T12:32:00Z">
              <w:r w:rsidR="00C96618">
                <w:t xml:space="preserve"> This is the maximum amount of time a racon can use for ‘housekeeping’</w:t>
              </w:r>
            </w:ins>
            <w:ins w:id="194" w:author="Paul Mueller" w:date="2025-04-08T12:33:00Z">
              <w:r w:rsidR="00C96618">
                <w:t xml:space="preserve"> before being ready to receive the next radar interrogation.</w:t>
              </w:r>
            </w:ins>
          </w:p>
        </w:tc>
      </w:tr>
      <w:tr w:rsidR="00BB635D" w:rsidRPr="003D69FA" w14:paraId="63E6BA98" w14:textId="77777777" w:rsidTr="009F38AF">
        <w:trPr>
          <w:cantSplit/>
          <w:trHeight w:val="591"/>
          <w:jc w:val="center"/>
          <w:trPrChange w:id="195" w:author="Paul Mueller" w:date="2025-04-08T12:16:00Z">
            <w:trPr>
              <w:cantSplit/>
              <w:trHeight w:val="591"/>
              <w:jc w:val="center"/>
            </w:trPr>
          </w:trPrChange>
        </w:trPr>
        <w:tc>
          <w:tcPr>
            <w:tcW w:w="1678" w:type="dxa"/>
            <w:vMerge/>
            <w:tcBorders>
              <w:left w:val="double" w:sz="6" w:space="0" w:color="auto"/>
              <w:bottom w:val="single" w:sz="6" w:space="0" w:color="auto"/>
            </w:tcBorders>
            <w:vAlign w:val="center"/>
            <w:tcPrChange w:id="196" w:author="Paul Mueller" w:date="2025-04-08T12:16:00Z">
              <w:tcPr>
                <w:tcW w:w="1678" w:type="dxa"/>
                <w:vMerge/>
                <w:tcBorders>
                  <w:left w:val="double" w:sz="6" w:space="0" w:color="auto"/>
                  <w:bottom w:val="single" w:sz="6" w:space="0" w:color="auto"/>
                </w:tcBorders>
                <w:vAlign w:val="center"/>
              </w:tcPr>
            </w:tcPrChange>
          </w:tcPr>
          <w:p w14:paraId="65D8F75D" w14:textId="77777777" w:rsidR="00BB635D" w:rsidRPr="003D69FA" w:rsidRDefault="00BB635D" w:rsidP="0006572C">
            <w:pPr>
              <w:pStyle w:val="Tabletext"/>
            </w:pPr>
          </w:p>
        </w:tc>
        <w:tc>
          <w:tcPr>
            <w:tcW w:w="2079" w:type="dxa"/>
            <w:tcBorders>
              <w:top w:val="single" w:sz="6" w:space="0" w:color="auto"/>
              <w:left w:val="single" w:sz="6" w:space="0" w:color="auto"/>
              <w:bottom w:val="single" w:sz="6" w:space="0" w:color="auto"/>
            </w:tcBorders>
            <w:vAlign w:val="center"/>
            <w:tcPrChange w:id="197" w:author="Paul Mueller" w:date="2025-04-08T12:16:00Z">
              <w:tcPr>
                <w:tcW w:w="2852" w:type="dxa"/>
                <w:gridSpan w:val="2"/>
                <w:tcBorders>
                  <w:top w:val="single" w:sz="6" w:space="0" w:color="auto"/>
                  <w:left w:val="single" w:sz="6" w:space="0" w:color="auto"/>
                  <w:bottom w:val="single" w:sz="6" w:space="0" w:color="auto"/>
                </w:tcBorders>
                <w:vAlign w:val="center"/>
              </w:tcPr>
            </w:tcPrChange>
          </w:tcPr>
          <w:p w14:paraId="4F96A990" w14:textId="4FA6C248" w:rsidR="00BB635D" w:rsidRPr="003D69FA" w:rsidRDefault="00BB635D" w:rsidP="0006572C">
            <w:pPr>
              <w:pStyle w:val="Tabletext"/>
            </w:pPr>
            <w:r w:rsidRPr="003D69FA">
              <w:t xml:space="preserve">3 </w:t>
            </w:r>
            <w:del w:id="198" w:author="Paul Mueller" w:date="2025-04-08T12:23:00Z">
              <w:r w:rsidRPr="003D69FA" w:rsidDel="00C96618">
                <w:delText xml:space="preserve"> </w:delText>
              </w:r>
            </w:del>
            <w:ins w:id="199" w:author="Paul Mueller" w:date="2025-10-14T06:22:00Z" w16du:dateUtc="2025-10-14T11:22:00Z">
              <w:r w:rsidR="00F51773">
                <w:t>R</w:t>
              </w:r>
            </w:ins>
            <w:del w:id="200" w:author="Paul Mueller" w:date="2025-10-14T06:22:00Z" w16du:dateUtc="2025-10-14T11:22:00Z">
              <w:r w:rsidRPr="003D69FA" w:rsidDel="00F51773">
                <w:delText>Primary r</w:delText>
              </w:r>
            </w:del>
            <w:r w:rsidRPr="003D69FA">
              <w:t>adar pulse length</w:t>
            </w:r>
          </w:p>
        </w:tc>
        <w:tc>
          <w:tcPr>
            <w:tcW w:w="7007" w:type="dxa"/>
            <w:tcBorders>
              <w:top w:val="single" w:sz="6" w:space="0" w:color="auto"/>
              <w:left w:val="single" w:sz="6" w:space="0" w:color="auto"/>
              <w:bottom w:val="single" w:sz="6" w:space="0" w:color="auto"/>
              <w:right w:val="double" w:sz="6" w:space="0" w:color="auto"/>
            </w:tcBorders>
            <w:vAlign w:val="center"/>
            <w:tcPrChange w:id="201" w:author="Paul Mueller" w:date="2025-04-08T12:16:00Z">
              <w:tcPr>
                <w:tcW w:w="6234" w:type="dxa"/>
                <w:tcBorders>
                  <w:top w:val="single" w:sz="6" w:space="0" w:color="auto"/>
                  <w:left w:val="single" w:sz="6" w:space="0" w:color="auto"/>
                  <w:bottom w:val="single" w:sz="6" w:space="0" w:color="auto"/>
                  <w:right w:val="double" w:sz="6" w:space="0" w:color="auto"/>
                </w:tcBorders>
                <w:vAlign w:val="center"/>
              </w:tcPr>
            </w:tcPrChange>
          </w:tcPr>
          <w:p w14:paraId="61F3E00A" w14:textId="675A46A1" w:rsidR="00BB635D" w:rsidRPr="003D69FA" w:rsidRDefault="00E52105" w:rsidP="0006572C">
            <w:pPr>
              <w:pStyle w:val="Tabletext"/>
            </w:pPr>
            <w:ins w:id="202" w:author="Paul Mueller" w:date="2025-04-08T12:05:00Z">
              <w:r>
                <w:rPr>
                  <w:rFonts w:cstheme="minorHAnsi"/>
                </w:rPr>
                <w:t>≥</w:t>
              </w:r>
            </w:ins>
            <w:ins w:id="203" w:author="Paul Mueller" w:date="2025-04-08T12:06:00Z">
              <w:r>
                <w:t xml:space="preserve"> </w:t>
              </w:r>
            </w:ins>
            <w:r w:rsidR="00BB635D" w:rsidRPr="003D69FA">
              <w:t>0.05 µs</w:t>
            </w:r>
            <w:ins w:id="204" w:author="Paul Mueller" w:date="2025-04-09T03:39:00Z">
              <w:r w:rsidR="00431862">
                <w:t xml:space="preserve"> (see Note 1)</w:t>
              </w:r>
            </w:ins>
            <w:r w:rsidR="00BB635D" w:rsidRPr="003D69FA">
              <w:t>.</w:t>
            </w:r>
          </w:p>
        </w:tc>
      </w:tr>
      <w:tr w:rsidR="00BB635D" w:rsidRPr="003D69FA" w14:paraId="4284DD2E" w14:textId="77777777" w:rsidTr="009F38AF">
        <w:trPr>
          <w:cantSplit/>
          <w:trHeight w:val="1752"/>
          <w:jc w:val="center"/>
          <w:trPrChange w:id="205" w:author="Paul Mueller" w:date="2025-04-08T12:16:00Z">
            <w:trPr>
              <w:cantSplit/>
              <w:trHeight w:val="1752"/>
              <w:jc w:val="center"/>
            </w:trPr>
          </w:trPrChange>
        </w:trPr>
        <w:tc>
          <w:tcPr>
            <w:tcW w:w="1678" w:type="dxa"/>
            <w:tcBorders>
              <w:top w:val="single" w:sz="6" w:space="0" w:color="auto"/>
              <w:left w:val="double" w:sz="6" w:space="0" w:color="auto"/>
              <w:bottom w:val="single" w:sz="4" w:space="0" w:color="auto"/>
            </w:tcBorders>
            <w:vAlign w:val="center"/>
            <w:tcPrChange w:id="206" w:author="Paul Mueller" w:date="2025-04-08T12:16:00Z">
              <w:tcPr>
                <w:tcW w:w="1678" w:type="dxa"/>
                <w:tcBorders>
                  <w:top w:val="single" w:sz="6" w:space="0" w:color="auto"/>
                  <w:left w:val="double" w:sz="6" w:space="0" w:color="auto"/>
                  <w:bottom w:val="single" w:sz="4" w:space="0" w:color="auto"/>
                </w:tcBorders>
                <w:vAlign w:val="center"/>
              </w:tcPr>
            </w:tcPrChange>
          </w:tcPr>
          <w:p w14:paraId="259146B1" w14:textId="3A09775F" w:rsidR="00BB635D" w:rsidRPr="003D69FA" w:rsidRDefault="00BB635D" w:rsidP="0006572C">
            <w:pPr>
              <w:pStyle w:val="Tabletext"/>
            </w:pPr>
            <w:r w:rsidRPr="003D69FA">
              <w:t xml:space="preserve">3 </w:t>
            </w:r>
            <w:del w:id="207" w:author="Paul Mueller" w:date="2025-04-08T12:23:00Z">
              <w:r w:rsidRPr="003D69FA" w:rsidDel="00C96618">
                <w:delText xml:space="preserve"> </w:delText>
              </w:r>
            </w:del>
            <w:r w:rsidRPr="003D69FA">
              <w:t>Transmitter</w:t>
            </w:r>
          </w:p>
        </w:tc>
        <w:tc>
          <w:tcPr>
            <w:tcW w:w="2079" w:type="dxa"/>
            <w:tcBorders>
              <w:top w:val="single" w:sz="6" w:space="0" w:color="auto"/>
              <w:left w:val="single" w:sz="6" w:space="0" w:color="auto"/>
              <w:bottom w:val="single" w:sz="4" w:space="0" w:color="auto"/>
            </w:tcBorders>
            <w:vAlign w:val="center"/>
            <w:tcPrChange w:id="208" w:author="Paul Mueller" w:date="2025-04-08T12:16:00Z">
              <w:tcPr>
                <w:tcW w:w="2852" w:type="dxa"/>
                <w:gridSpan w:val="2"/>
                <w:tcBorders>
                  <w:top w:val="single" w:sz="6" w:space="0" w:color="auto"/>
                  <w:left w:val="single" w:sz="6" w:space="0" w:color="auto"/>
                  <w:bottom w:val="single" w:sz="4" w:space="0" w:color="auto"/>
                </w:tcBorders>
                <w:vAlign w:val="center"/>
              </w:tcPr>
            </w:tcPrChange>
          </w:tcPr>
          <w:p w14:paraId="5151B63D" w14:textId="77777777" w:rsidR="00BB635D" w:rsidRPr="003D69FA" w:rsidRDefault="00BB635D" w:rsidP="0006572C">
            <w:pPr>
              <w:pStyle w:val="Tabletext"/>
            </w:pPr>
            <w:r w:rsidRPr="003D69FA">
              <w:t>Frequency</w:t>
            </w:r>
          </w:p>
        </w:tc>
        <w:tc>
          <w:tcPr>
            <w:tcW w:w="7007" w:type="dxa"/>
            <w:tcBorders>
              <w:top w:val="single" w:sz="6" w:space="0" w:color="auto"/>
              <w:left w:val="single" w:sz="6" w:space="0" w:color="auto"/>
              <w:bottom w:val="single" w:sz="4" w:space="0" w:color="auto"/>
              <w:right w:val="double" w:sz="6" w:space="0" w:color="auto"/>
            </w:tcBorders>
            <w:vAlign w:val="center"/>
            <w:tcPrChange w:id="209" w:author="Paul Mueller" w:date="2025-04-08T12:16:00Z">
              <w:tcPr>
                <w:tcW w:w="6234" w:type="dxa"/>
                <w:tcBorders>
                  <w:top w:val="single" w:sz="6" w:space="0" w:color="auto"/>
                  <w:left w:val="single" w:sz="6" w:space="0" w:color="auto"/>
                  <w:bottom w:val="single" w:sz="4" w:space="0" w:color="auto"/>
                  <w:right w:val="double" w:sz="6" w:space="0" w:color="auto"/>
                </w:tcBorders>
                <w:vAlign w:val="center"/>
              </w:tcPr>
            </w:tcPrChange>
          </w:tcPr>
          <w:p w14:paraId="46C91601" w14:textId="77777777" w:rsidR="00BB635D" w:rsidRPr="003D69FA" w:rsidRDefault="00BB635D" w:rsidP="0006572C">
            <w:pPr>
              <w:pStyle w:val="Tabletext"/>
            </w:pPr>
            <w:r w:rsidRPr="003D69FA">
              <w:rPr>
                <w:sz w:val="18"/>
              </w:rPr>
              <w:t>T</w:t>
            </w:r>
            <w:r w:rsidRPr="003D69FA">
              <w:t>ransmission should occur either:</w:t>
            </w:r>
          </w:p>
          <w:p w14:paraId="2B5E0805" w14:textId="7A482417" w:rsidR="00BB635D" w:rsidRPr="00F51773" w:rsidRDefault="00BB635D" w:rsidP="00F51773">
            <w:pPr>
              <w:pStyle w:val="Tabletext"/>
              <w:numPr>
                <w:ilvl w:val="0"/>
                <w:numId w:val="28"/>
              </w:numPr>
              <w:rPr>
                <w:sz w:val="18"/>
              </w:rPr>
            </w:pPr>
            <w:r w:rsidRPr="003D69FA">
              <w:t>on the frequency of the interrogating signal with a frequency tolerance of ± 3.5 MHz for interrogating pulses with a duration of less than 0.2 µs, or</w:t>
            </w:r>
            <w:del w:id="210" w:author="Paul Mueller" w:date="2025-04-08T12:24:00Z">
              <w:r w:rsidRPr="003D69FA" w:rsidDel="00C96618">
                <w:delText xml:space="preserve"> </w:delText>
              </w:r>
            </w:del>
            <w:r w:rsidRPr="003D69FA">
              <w:t>, with a frequency tolerance of ± 1.5 MHz for pulses with a duration equal to or more than 0.2</w:t>
            </w:r>
            <w:r w:rsidRPr="00F51773">
              <w:rPr>
                <w:sz w:val="18"/>
              </w:rPr>
              <w:t xml:space="preserve"> µs,</w:t>
            </w:r>
          </w:p>
          <w:p w14:paraId="5166719F" w14:textId="77777777" w:rsidR="00BB635D" w:rsidRPr="00F51773" w:rsidRDefault="00BB635D" w:rsidP="0006572C">
            <w:pPr>
              <w:pStyle w:val="Tabletext"/>
              <w:rPr>
                <w:szCs w:val="20"/>
                <w:rPrChange w:id="211" w:author="Paul Mueller" w:date="2025-10-14T06:23:00Z" w16du:dateUtc="2025-10-14T11:23:00Z">
                  <w:rPr>
                    <w:sz w:val="18"/>
                  </w:rPr>
                </w:rPrChange>
              </w:rPr>
            </w:pPr>
            <w:r w:rsidRPr="00F51773">
              <w:rPr>
                <w:szCs w:val="20"/>
                <w:rPrChange w:id="212" w:author="Paul Mueller" w:date="2025-10-14T06:23:00Z" w16du:dateUtc="2025-10-14T11:23:00Z">
                  <w:rPr>
                    <w:sz w:val="18"/>
                  </w:rPr>
                </w:rPrChange>
              </w:rPr>
              <w:t>or</w:t>
            </w:r>
          </w:p>
          <w:p w14:paraId="6221B761" w14:textId="734B163D" w:rsidR="00BB635D" w:rsidRPr="00F51773" w:rsidRDefault="00BB635D" w:rsidP="00E456DC">
            <w:pPr>
              <w:pStyle w:val="Tabletext"/>
              <w:numPr>
                <w:ilvl w:val="0"/>
                <w:numId w:val="28"/>
              </w:numPr>
              <w:rPr>
                <w:szCs w:val="20"/>
                <w:rPrChange w:id="213" w:author="Paul Mueller" w:date="2025-10-14T06:23:00Z" w16du:dateUtc="2025-10-14T11:23:00Z">
                  <w:rPr>
                    <w:sz w:val="18"/>
                  </w:rPr>
                </w:rPrChange>
              </w:rPr>
            </w:pPr>
            <w:r w:rsidRPr="00F51773">
              <w:rPr>
                <w:szCs w:val="20"/>
                <w:rPrChange w:id="214" w:author="Paul Mueller" w:date="2025-10-14T06:23:00Z" w16du:dateUtc="2025-10-14T11:23:00Z">
                  <w:rPr>
                    <w:sz w:val="18"/>
                  </w:rPr>
                </w:rPrChange>
              </w:rPr>
              <w:t>by a series of sweeps covering the entire frequency band of the receiver in which the signal was received.  Where the transmission consists of a series of sweeps, the form of the sweep shall be sawtooth and should have a slew rate of between 60 s and 120 s per 200 MHz</w:t>
            </w:r>
            <w:ins w:id="215" w:author="Paul Mueller" w:date="2025-04-08T12:18:00Z">
              <w:r w:rsidR="009F38AF" w:rsidRPr="00F51773">
                <w:rPr>
                  <w:szCs w:val="20"/>
                  <w:rPrChange w:id="216" w:author="Paul Mueller" w:date="2025-10-14T06:23:00Z" w16du:dateUtc="2025-10-14T11:23:00Z">
                    <w:rPr>
                      <w:sz w:val="18"/>
                    </w:rPr>
                  </w:rPrChange>
                </w:rPr>
                <w:t xml:space="preserve"> (</w:t>
              </w:r>
            </w:ins>
            <w:ins w:id="217" w:author="Paul Mueller" w:date="2025-04-08T12:19:00Z">
              <w:r w:rsidR="009F38AF" w:rsidRPr="00F51773">
                <w:rPr>
                  <w:szCs w:val="20"/>
                  <w:rPrChange w:id="218" w:author="Paul Mueller" w:date="2025-10-14T06:23:00Z" w16du:dateUtc="2025-10-14T11:23:00Z">
                    <w:rPr>
                      <w:sz w:val="18"/>
                    </w:rPr>
                  </w:rPrChange>
                </w:rPr>
                <w:t>see Note 3)</w:t>
              </w:r>
            </w:ins>
            <w:r w:rsidRPr="00F51773">
              <w:rPr>
                <w:szCs w:val="20"/>
                <w:rPrChange w:id="219" w:author="Paul Mueller" w:date="2025-10-14T06:23:00Z" w16du:dateUtc="2025-10-14T11:23:00Z">
                  <w:rPr>
                    <w:sz w:val="18"/>
                  </w:rPr>
                </w:rPrChange>
              </w:rPr>
              <w:t>.</w:t>
            </w:r>
          </w:p>
        </w:tc>
      </w:tr>
      <w:tr w:rsidR="00BB635D" w:rsidRPr="003D69FA" w14:paraId="41207078" w14:textId="77777777" w:rsidTr="009F38AF">
        <w:trPr>
          <w:cantSplit/>
          <w:trHeight w:val="629"/>
          <w:jc w:val="center"/>
          <w:trPrChange w:id="220" w:author="Paul Mueller" w:date="2025-04-08T12:16:00Z">
            <w:trPr>
              <w:cantSplit/>
              <w:trHeight w:val="629"/>
              <w:jc w:val="center"/>
            </w:trPr>
          </w:trPrChange>
        </w:trPr>
        <w:tc>
          <w:tcPr>
            <w:tcW w:w="1678" w:type="dxa"/>
            <w:vMerge w:val="restart"/>
            <w:tcBorders>
              <w:top w:val="single" w:sz="4" w:space="0" w:color="auto"/>
              <w:left w:val="double" w:sz="6" w:space="0" w:color="auto"/>
            </w:tcBorders>
            <w:vAlign w:val="center"/>
            <w:tcPrChange w:id="221" w:author="Paul Mueller" w:date="2025-04-08T12:16:00Z">
              <w:tcPr>
                <w:tcW w:w="1678" w:type="dxa"/>
                <w:vMerge w:val="restart"/>
                <w:tcBorders>
                  <w:top w:val="single" w:sz="4" w:space="0" w:color="auto"/>
                  <w:left w:val="double" w:sz="6" w:space="0" w:color="auto"/>
                </w:tcBorders>
                <w:vAlign w:val="center"/>
              </w:tcPr>
            </w:tcPrChange>
          </w:tcPr>
          <w:p w14:paraId="7E25F87C" w14:textId="6B32421B" w:rsidR="00BB635D" w:rsidRPr="003D69FA" w:rsidRDefault="00BB635D" w:rsidP="0006572C">
            <w:pPr>
              <w:pStyle w:val="Tabletext"/>
            </w:pPr>
            <w:r w:rsidRPr="003D69FA">
              <w:t xml:space="preserve">4 </w:t>
            </w:r>
            <w:del w:id="222" w:author="Paul Mueller" w:date="2025-04-08T12:24:00Z">
              <w:r w:rsidRPr="003D69FA" w:rsidDel="00C96618">
                <w:delText xml:space="preserve"> </w:delText>
              </w:r>
            </w:del>
            <w:r w:rsidRPr="003D69FA">
              <w:t>Response</w:t>
            </w:r>
          </w:p>
        </w:tc>
        <w:tc>
          <w:tcPr>
            <w:tcW w:w="2079" w:type="dxa"/>
            <w:tcBorders>
              <w:top w:val="single" w:sz="4" w:space="0" w:color="auto"/>
              <w:left w:val="single" w:sz="6" w:space="0" w:color="auto"/>
              <w:bottom w:val="single" w:sz="4" w:space="0" w:color="auto"/>
            </w:tcBorders>
            <w:vAlign w:val="center"/>
            <w:tcPrChange w:id="223" w:author="Paul Mueller" w:date="2025-04-08T12:16:00Z">
              <w:tcPr>
                <w:tcW w:w="2852" w:type="dxa"/>
                <w:gridSpan w:val="2"/>
                <w:tcBorders>
                  <w:top w:val="single" w:sz="4" w:space="0" w:color="auto"/>
                  <w:left w:val="single" w:sz="6" w:space="0" w:color="auto"/>
                  <w:bottom w:val="single" w:sz="4" w:space="0" w:color="auto"/>
                </w:tcBorders>
                <w:vAlign w:val="center"/>
              </w:tcPr>
            </w:tcPrChange>
          </w:tcPr>
          <w:p w14:paraId="11BAB7E4" w14:textId="56C47B78" w:rsidR="00BB635D" w:rsidRPr="003D69FA" w:rsidRDefault="00BB635D" w:rsidP="0006572C">
            <w:pPr>
              <w:pStyle w:val="Tabletext"/>
              <w:ind w:left="0"/>
            </w:pPr>
            <w:r w:rsidRPr="003D69FA">
              <w:t xml:space="preserve">1 </w:t>
            </w:r>
            <w:del w:id="224" w:author="Paul Mueller" w:date="2025-04-08T12:22:00Z">
              <w:r w:rsidRPr="003D69FA" w:rsidDel="00C96618">
                <w:delText xml:space="preserve"> </w:delText>
              </w:r>
            </w:del>
            <w:r w:rsidRPr="003D69FA">
              <w:t>Delay after receipt of interrogation</w:t>
            </w:r>
          </w:p>
        </w:tc>
        <w:tc>
          <w:tcPr>
            <w:tcW w:w="7007" w:type="dxa"/>
            <w:tcBorders>
              <w:top w:val="single" w:sz="4" w:space="0" w:color="auto"/>
              <w:left w:val="single" w:sz="6" w:space="0" w:color="auto"/>
              <w:bottom w:val="single" w:sz="4" w:space="0" w:color="auto"/>
              <w:right w:val="double" w:sz="6" w:space="0" w:color="auto"/>
            </w:tcBorders>
            <w:vAlign w:val="center"/>
            <w:tcPrChange w:id="225" w:author="Paul Mueller" w:date="2025-04-08T12:16:00Z">
              <w:tcPr>
                <w:tcW w:w="6234" w:type="dxa"/>
                <w:tcBorders>
                  <w:top w:val="single" w:sz="4" w:space="0" w:color="auto"/>
                  <w:left w:val="single" w:sz="6" w:space="0" w:color="auto"/>
                  <w:bottom w:val="single" w:sz="4" w:space="0" w:color="auto"/>
                  <w:right w:val="double" w:sz="6" w:space="0" w:color="auto"/>
                </w:tcBorders>
                <w:vAlign w:val="center"/>
              </w:tcPr>
            </w:tcPrChange>
          </w:tcPr>
          <w:p w14:paraId="432D6FA2" w14:textId="77777777" w:rsidR="00BB635D" w:rsidRPr="003D69FA" w:rsidRDefault="00BB635D" w:rsidP="0006572C">
            <w:pPr>
              <w:pStyle w:val="Tabletext"/>
            </w:pPr>
            <w:r w:rsidRPr="003D69FA">
              <w:t>Normally not more than 0.7 µs.</w:t>
            </w:r>
          </w:p>
        </w:tc>
      </w:tr>
      <w:tr w:rsidR="00BB635D" w:rsidRPr="003D69FA" w14:paraId="677DCEE4" w14:textId="77777777" w:rsidTr="009F38AF">
        <w:trPr>
          <w:cantSplit/>
          <w:trHeight w:val="2092"/>
          <w:jc w:val="center"/>
          <w:trPrChange w:id="226" w:author="Paul Mueller" w:date="2025-04-08T12:16:00Z">
            <w:trPr>
              <w:cantSplit/>
              <w:trHeight w:val="2092"/>
              <w:jc w:val="center"/>
            </w:trPr>
          </w:trPrChange>
        </w:trPr>
        <w:tc>
          <w:tcPr>
            <w:tcW w:w="1678" w:type="dxa"/>
            <w:vMerge/>
            <w:tcBorders>
              <w:left w:val="double" w:sz="6" w:space="0" w:color="auto"/>
            </w:tcBorders>
            <w:vAlign w:val="center"/>
            <w:tcPrChange w:id="227" w:author="Paul Mueller" w:date="2025-04-08T12:16:00Z">
              <w:tcPr>
                <w:tcW w:w="1678" w:type="dxa"/>
                <w:vMerge/>
                <w:tcBorders>
                  <w:left w:val="double" w:sz="6" w:space="0" w:color="auto"/>
                </w:tcBorders>
                <w:vAlign w:val="center"/>
              </w:tcPr>
            </w:tcPrChange>
          </w:tcPr>
          <w:p w14:paraId="14878489" w14:textId="77777777" w:rsidR="00BB635D" w:rsidRPr="003D69FA" w:rsidRDefault="00BB635D" w:rsidP="0006572C">
            <w:pPr>
              <w:pStyle w:val="Tabletext"/>
            </w:pPr>
          </w:p>
        </w:tc>
        <w:tc>
          <w:tcPr>
            <w:tcW w:w="2079" w:type="dxa"/>
            <w:tcBorders>
              <w:top w:val="single" w:sz="4" w:space="0" w:color="auto"/>
              <w:left w:val="single" w:sz="6" w:space="0" w:color="auto"/>
              <w:bottom w:val="single" w:sz="4" w:space="0" w:color="auto"/>
            </w:tcBorders>
            <w:vAlign w:val="center"/>
            <w:tcPrChange w:id="228" w:author="Paul Mueller" w:date="2025-04-08T12:16:00Z">
              <w:tcPr>
                <w:tcW w:w="2852" w:type="dxa"/>
                <w:gridSpan w:val="2"/>
                <w:tcBorders>
                  <w:top w:val="single" w:sz="4" w:space="0" w:color="auto"/>
                  <w:left w:val="single" w:sz="6" w:space="0" w:color="auto"/>
                  <w:bottom w:val="single" w:sz="4" w:space="0" w:color="auto"/>
                </w:tcBorders>
                <w:vAlign w:val="center"/>
              </w:tcPr>
            </w:tcPrChange>
          </w:tcPr>
          <w:p w14:paraId="2DF4468D" w14:textId="5C6C3964" w:rsidR="00BB635D" w:rsidRPr="003D69FA" w:rsidRDefault="00BB635D" w:rsidP="0006572C">
            <w:pPr>
              <w:pStyle w:val="Tabletext"/>
              <w:ind w:left="0"/>
            </w:pPr>
            <w:r w:rsidRPr="003D69FA">
              <w:t xml:space="preserve">2 </w:t>
            </w:r>
            <w:del w:id="229" w:author="Paul Mueller" w:date="2025-04-08T12:22:00Z">
              <w:r w:rsidRPr="003D69FA" w:rsidDel="00C96618">
                <w:delText xml:space="preserve"> </w:delText>
              </w:r>
            </w:del>
            <w:r w:rsidRPr="003D69FA">
              <w:t>Form of identification</w:t>
            </w:r>
          </w:p>
        </w:tc>
        <w:tc>
          <w:tcPr>
            <w:tcW w:w="7007" w:type="dxa"/>
            <w:tcBorders>
              <w:top w:val="single" w:sz="4" w:space="0" w:color="auto"/>
              <w:left w:val="single" w:sz="6" w:space="0" w:color="auto"/>
              <w:bottom w:val="single" w:sz="4" w:space="0" w:color="auto"/>
              <w:right w:val="double" w:sz="6" w:space="0" w:color="auto"/>
            </w:tcBorders>
            <w:vAlign w:val="center"/>
            <w:tcPrChange w:id="230" w:author="Paul Mueller" w:date="2025-04-08T12:16:00Z">
              <w:tcPr>
                <w:tcW w:w="6234" w:type="dxa"/>
                <w:tcBorders>
                  <w:top w:val="single" w:sz="4" w:space="0" w:color="auto"/>
                  <w:left w:val="single" w:sz="6" w:space="0" w:color="auto"/>
                  <w:bottom w:val="single" w:sz="4" w:space="0" w:color="auto"/>
                  <w:right w:val="double" w:sz="6" w:space="0" w:color="auto"/>
                </w:tcBorders>
                <w:vAlign w:val="center"/>
              </w:tcPr>
            </w:tcPrChange>
          </w:tcPr>
          <w:p w14:paraId="0F434D57" w14:textId="77777777" w:rsidR="00BB635D" w:rsidRPr="003D69FA" w:rsidRDefault="00BB635D" w:rsidP="0006572C">
            <w:pPr>
              <w:pStyle w:val="Tabletext"/>
            </w:pPr>
            <w:r w:rsidRPr="003D69FA">
              <w:t>Identification coding should normally be in the form of a Morse letter.  The identification coding used should be as described in appropriate navigational publications.</w:t>
            </w:r>
          </w:p>
          <w:p w14:paraId="23FACC56" w14:textId="77777777" w:rsidR="00BB635D" w:rsidRPr="003D69FA" w:rsidRDefault="00BB635D" w:rsidP="0006572C">
            <w:pPr>
              <w:pStyle w:val="Tabletext"/>
            </w:pPr>
            <w:r w:rsidRPr="003D69FA">
              <w:t>The identification coding should comprise the full length of the radar beacon response and, where a Morse letter is used, the response should be divided with a ratio of one dash equal to three dots and one dot equal to one space.  The coding should normally commence with a dash.</w:t>
            </w:r>
          </w:p>
        </w:tc>
      </w:tr>
      <w:tr w:rsidR="00BB635D" w:rsidRPr="003D69FA" w14:paraId="601791A8" w14:textId="77777777" w:rsidTr="009F38AF">
        <w:trPr>
          <w:cantSplit/>
          <w:trHeight w:val="1379"/>
          <w:jc w:val="center"/>
          <w:trPrChange w:id="231" w:author="Paul Mueller" w:date="2025-04-08T12:16:00Z">
            <w:trPr>
              <w:cantSplit/>
              <w:trHeight w:val="1379"/>
              <w:jc w:val="center"/>
            </w:trPr>
          </w:trPrChange>
        </w:trPr>
        <w:tc>
          <w:tcPr>
            <w:tcW w:w="1678" w:type="dxa"/>
            <w:vMerge/>
            <w:tcBorders>
              <w:left w:val="double" w:sz="6" w:space="0" w:color="auto"/>
            </w:tcBorders>
            <w:vAlign w:val="center"/>
            <w:tcPrChange w:id="232" w:author="Paul Mueller" w:date="2025-04-08T12:16:00Z">
              <w:tcPr>
                <w:tcW w:w="1678" w:type="dxa"/>
                <w:vMerge/>
                <w:tcBorders>
                  <w:left w:val="double" w:sz="6" w:space="0" w:color="auto"/>
                  <w:bottom w:val="double" w:sz="6" w:space="0" w:color="auto"/>
                </w:tcBorders>
                <w:vAlign w:val="center"/>
              </w:tcPr>
            </w:tcPrChange>
          </w:tcPr>
          <w:p w14:paraId="6076DDE3" w14:textId="77777777" w:rsidR="00BB635D" w:rsidRPr="003D69FA" w:rsidRDefault="00BB635D" w:rsidP="0006572C">
            <w:pPr>
              <w:pStyle w:val="Tabletext"/>
            </w:pPr>
          </w:p>
        </w:tc>
        <w:tc>
          <w:tcPr>
            <w:tcW w:w="2079" w:type="dxa"/>
            <w:tcBorders>
              <w:top w:val="single" w:sz="4" w:space="0" w:color="auto"/>
              <w:left w:val="single" w:sz="6" w:space="0" w:color="auto"/>
              <w:bottom w:val="single" w:sz="4" w:space="0" w:color="auto"/>
            </w:tcBorders>
            <w:vAlign w:val="center"/>
            <w:tcPrChange w:id="233" w:author="Paul Mueller" w:date="2025-04-08T12:16:00Z">
              <w:tcPr>
                <w:tcW w:w="2852" w:type="dxa"/>
                <w:gridSpan w:val="2"/>
                <w:tcBorders>
                  <w:top w:val="single" w:sz="4" w:space="0" w:color="auto"/>
                  <w:left w:val="single" w:sz="6" w:space="0" w:color="auto"/>
                  <w:bottom w:val="double" w:sz="6" w:space="0" w:color="auto"/>
                </w:tcBorders>
                <w:vAlign w:val="center"/>
              </w:tcPr>
            </w:tcPrChange>
          </w:tcPr>
          <w:p w14:paraId="4B2B3E3B" w14:textId="69C43562" w:rsidR="00BB635D" w:rsidRPr="003D69FA" w:rsidRDefault="00BB635D" w:rsidP="0006572C">
            <w:pPr>
              <w:pStyle w:val="Tabletext"/>
              <w:ind w:left="0"/>
            </w:pPr>
            <w:r w:rsidRPr="003D69FA">
              <w:t xml:space="preserve">3 </w:t>
            </w:r>
            <w:del w:id="234" w:author="Paul Mueller" w:date="2025-04-08T12:22:00Z">
              <w:r w:rsidRPr="003D69FA" w:rsidDel="00C96618">
                <w:delText xml:space="preserve"> </w:delText>
              </w:r>
            </w:del>
            <w:r w:rsidRPr="003D69FA">
              <w:t>Duration</w:t>
            </w:r>
          </w:p>
        </w:tc>
        <w:tc>
          <w:tcPr>
            <w:tcW w:w="7007" w:type="dxa"/>
            <w:tcBorders>
              <w:top w:val="single" w:sz="4" w:space="0" w:color="auto"/>
              <w:left w:val="single" w:sz="6" w:space="0" w:color="auto"/>
              <w:bottom w:val="single" w:sz="4" w:space="0" w:color="auto"/>
              <w:right w:val="double" w:sz="6" w:space="0" w:color="auto"/>
            </w:tcBorders>
            <w:vAlign w:val="center"/>
            <w:tcPrChange w:id="235" w:author="Paul Mueller" w:date="2025-04-08T12:16:00Z">
              <w:tcPr>
                <w:tcW w:w="6234" w:type="dxa"/>
                <w:tcBorders>
                  <w:top w:val="single" w:sz="4" w:space="0" w:color="auto"/>
                  <w:left w:val="single" w:sz="6" w:space="0" w:color="auto"/>
                  <w:bottom w:val="double" w:sz="6" w:space="0" w:color="auto"/>
                  <w:right w:val="double" w:sz="6" w:space="0" w:color="auto"/>
                </w:tcBorders>
                <w:vAlign w:val="center"/>
              </w:tcPr>
            </w:tcPrChange>
          </w:tcPr>
          <w:p w14:paraId="54FF456F" w14:textId="0C8C3669" w:rsidR="00BB635D" w:rsidRPr="003D69FA" w:rsidRDefault="00BB635D" w:rsidP="0006572C">
            <w:pPr>
              <w:pStyle w:val="Tabletext"/>
            </w:pPr>
            <w:r w:rsidRPr="003D69FA">
              <w:t xml:space="preserve">The duration of the response should be approximately 20% of the maximum range requirement of the particular radar beacon, or should not exceed five miles, whichever is the lower value.  In certain cases, the duration of the response may be adjusted to suit the operational requirements for the particular radar beacon (see Note </w:t>
            </w:r>
            <w:ins w:id="236" w:author="Paul Mueller" w:date="2025-04-08T12:17:00Z">
              <w:r w:rsidR="009F38AF">
                <w:t>2</w:t>
              </w:r>
            </w:ins>
            <w:del w:id="237" w:author="Paul Mueller" w:date="2025-04-08T12:17:00Z">
              <w:r w:rsidRPr="003D69FA" w:rsidDel="009F38AF">
                <w:delText>1</w:delText>
              </w:r>
            </w:del>
            <w:r w:rsidRPr="003D69FA">
              <w:t>).</w:t>
            </w:r>
          </w:p>
        </w:tc>
      </w:tr>
      <w:tr w:rsidR="00E52105" w:rsidRPr="003D69FA" w14:paraId="2B228030" w14:textId="77777777" w:rsidTr="009F38AF">
        <w:trPr>
          <w:cantSplit/>
          <w:trHeight w:val="1379"/>
          <w:jc w:val="center"/>
          <w:ins w:id="238" w:author="Paul Mueller" w:date="2025-04-08T12:08:00Z"/>
          <w:trPrChange w:id="239" w:author="Paul Mueller" w:date="2025-04-08T12:16:00Z">
            <w:trPr>
              <w:cantSplit/>
              <w:trHeight w:val="1379"/>
              <w:jc w:val="center"/>
            </w:trPr>
          </w:trPrChange>
        </w:trPr>
        <w:tc>
          <w:tcPr>
            <w:tcW w:w="1678" w:type="dxa"/>
            <w:tcBorders>
              <w:left w:val="double" w:sz="6" w:space="0" w:color="auto"/>
              <w:bottom w:val="double" w:sz="6" w:space="0" w:color="auto"/>
            </w:tcBorders>
            <w:vAlign w:val="center"/>
            <w:tcPrChange w:id="240" w:author="Paul Mueller" w:date="2025-04-08T12:16:00Z">
              <w:tcPr>
                <w:tcW w:w="1678" w:type="dxa"/>
                <w:tcBorders>
                  <w:left w:val="double" w:sz="6" w:space="0" w:color="auto"/>
                  <w:bottom w:val="double" w:sz="6" w:space="0" w:color="auto"/>
                </w:tcBorders>
                <w:vAlign w:val="center"/>
              </w:tcPr>
            </w:tcPrChange>
          </w:tcPr>
          <w:p w14:paraId="4FC83638" w14:textId="77777777" w:rsidR="00E52105" w:rsidRPr="003D69FA" w:rsidRDefault="00E52105" w:rsidP="0006572C">
            <w:pPr>
              <w:pStyle w:val="Tabletext"/>
              <w:rPr>
                <w:ins w:id="241" w:author="Paul Mueller" w:date="2025-04-08T12:08:00Z"/>
              </w:rPr>
            </w:pPr>
          </w:p>
        </w:tc>
        <w:tc>
          <w:tcPr>
            <w:tcW w:w="2079" w:type="dxa"/>
            <w:tcBorders>
              <w:top w:val="single" w:sz="4" w:space="0" w:color="auto"/>
              <w:left w:val="single" w:sz="6" w:space="0" w:color="auto"/>
              <w:bottom w:val="double" w:sz="6" w:space="0" w:color="auto"/>
            </w:tcBorders>
            <w:vAlign w:val="center"/>
            <w:tcPrChange w:id="242" w:author="Paul Mueller" w:date="2025-04-08T12:16:00Z">
              <w:tcPr>
                <w:tcW w:w="2852" w:type="dxa"/>
                <w:gridSpan w:val="2"/>
                <w:tcBorders>
                  <w:top w:val="single" w:sz="4" w:space="0" w:color="auto"/>
                  <w:left w:val="single" w:sz="6" w:space="0" w:color="auto"/>
                  <w:bottom w:val="double" w:sz="6" w:space="0" w:color="auto"/>
                </w:tcBorders>
                <w:vAlign w:val="center"/>
              </w:tcPr>
            </w:tcPrChange>
          </w:tcPr>
          <w:p w14:paraId="4ED4DF54" w14:textId="00FB018B" w:rsidR="00E52105" w:rsidRPr="003D69FA" w:rsidRDefault="00E52105" w:rsidP="0006572C">
            <w:pPr>
              <w:pStyle w:val="Tabletext"/>
              <w:ind w:left="0"/>
              <w:rPr>
                <w:ins w:id="243" w:author="Paul Mueller" w:date="2025-04-08T12:08:00Z"/>
              </w:rPr>
            </w:pPr>
            <w:ins w:id="244" w:author="Paul Mueller" w:date="2025-04-08T12:09:00Z">
              <w:r>
                <w:t>4 Compatibility</w:t>
              </w:r>
            </w:ins>
          </w:p>
        </w:tc>
        <w:tc>
          <w:tcPr>
            <w:tcW w:w="7007" w:type="dxa"/>
            <w:tcBorders>
              <w:top w:val="single" w:sz="4" w:space="0" w:color="auto"/>
              <w:left w:val="single" w:sz="6" w:space="0" w:color="auto"/>
              <w:bottom w:val="double" w:sz="6" w:space="0" w:color="auto"/>
              <w:right w:val="double" w:sz="6" w:space="0" w:color="auto"/>
            </w:tcBorders>
            <w:vAlign w:val="center"/>
            <w:tcPrChange w:id="245" w:author="Paul Mueller" w:date="2025-04-08T12:16:00Z">
              <w:tcPr>
                <w:tcW w:w="6234" w:type="dxa"/>
                <w:tcBorders>
                  <w:top w:val="single" w:sz="4" w:space="0" w:color="auto"/>
                  <w:left w:val="single" w:sz="6" w:space="0" w:color="auto"/>
                  <w:bottom w:val="double" w:sz="6" w:space="0" w:color="auto"/>
                  <w:right w:val="double" w:sz="6" w:space="0" w:color="auto"/>
                </w:tcBorders>
                <w:vAlign w:val="center"/>
              </w:tcPr>
            </w:tcPrChange>
          </w:tcPr>
          <w:p w14:paraId="57888350" w14:textId="6E77867D" w:rsidR="00E52105" w:rsidRPr="003D69FA" w:rsidRDefault="00E52105" w:rsidP="0006572C">
            <w:pPr>
              <w:pStyle w:val="Tabletext"/>
              <w:rPr>
                <w:ins w:id="246" w:author="Paul Mueller" w:date="2025-04-08T12:08:00Z"/>
              </w:rPr>
            </w:pPr>
            <w:ins w:id="247" w:author="Paul Mueller" w:date="2025-04-08T12:09:00Z">
              <w:r>
                <w:t>Should be compatible with all types of magnetron and solid-state radars</w:t>
              </w:r>
            </w:ins>
            <w:ins w:id="248" w:author="Paul Mueller" w:date="2025-04-08T12:17:00Z">
              <w:r w:rsidR="009F38AF">
                <w:t xml:space="preserve"> (see Note</w:t>
              </w:r>
            </w:ins>
            <w:ins w:id="249" w:author="Paul Mueller" w:date="2025-04-08T12:35:00Z">
              <w:r w:rsidR="00C96618">
                <w:t>s</w:t>
              </w:r>
            </w:ins>
            <w:ins w:id="250" w:author="Paul Mueller" w:date="2025-04-08T12:17:00Z">
              <w:r w:rsidR="009F38AF">
                <w:t xml:space="preserve"> 1</w:t>
              </w:r>
            </w:ins>
            <w:ins w:id="251" w:author="Paul Mueller" w:date="2025-04-08T12:35:00Z">
              <w:r w:rsidR="00C96618">
                <w:t xml:space="preserve"> and 2</w:t>
              </w:r>
            </w:ins>
            <w:ins w:id="252" w:author="Paul Mueller" w:date="2025-04-08T12:09:00Z">
              <w:r>
                <w:t>.</w:t>
              </w:r>
            </w:ins>
          </w:p>
        </w:tc>
      </w:tr>
    </w:tbl>
    <w:p w14:paraId="2DD750E3" w14:textId="5B057A27" w:rsidR="0044753A" w:rsidRDefault="0044753A" w:rsidP="00BB635D">
      <w:pPr>
        <w:pStyle w:val="BodyText"/>
      </w:pPr>
    </w:p>
    <w:p w14:paraId="2D014787" w14:textId="61048E3C" w:rsidR="00336E9F" w:rsidRDefault="00336E9F" w:rsidP="00336E9F">
      <w:pPr>
        <w:pStyle w:val="Heading1"/>
        <w:rPr>
          <w:ins w:id="253" w:author="Paul Mueller" w:date="2025-04-08T15:59:00Z"/>
          <w:lang w:val="en-US"/>
        </w:rPr>
      </w:pPr>
      <w:ins w:id="254" w:author="Paul Mueller" w:date="2025-04-08T15:59:00Z">
        <w:r>
          <w:rPr>
            <w:lang w:val="en-US"/>
          </w:rPr>
          <w:lastRenderedPageBreak/>
          <w:t>Notes on the previous table</w:t>
        </w:r>
      </w:ins>
    </w:p>
    <w:p w14:paraId="3F7B6E73" w14:textId="77777777" w:rsidR="00336E9F" w:rsidRPr="00336E9F" w:rsidRDefault="00336E9F">
      <w:pPr>
        <w:pStyle w:val="Heading1separatationline"/>
        <w:rPr>
          <w:ins w:id="255" w:author="Paul Mueller" w:date="2025-04-08T15:58:00Z"/>
          <w:lang w:val="en-US"/>
          <w:rPrChange w:id="256" w:author="Paul Mueller" w:date="2025-04-08T15:59:00Z">
            <w:rPr>
              <w:ins w:id="257" w:author="Paul Mueller" w:date="2025-04-08T15:58:00Z"/>
              <w:b/>
              <w:lang w:val="en-US"/>
            </w:rPr>
          </w:rPrChange>
        </w:rPr>
        <w:pPrChange w:id="258" w:author="Paul Mueller" w:date="2025-04-08T15:59:00Z">
          <w:pPr>
            <w:pStyle w:val="BodyText"/>
            <w:ind w:left="709" w:hanging="709"/>
          </w:pPr>
        </w:pPrChange>
      </w:pPr>
    </w:p>
    <w:p w14:paraId="31532E27" w14:textId="553D5561" w:rsidR="00E52105" w:rsidRPr="009F38AF" w:rsidRDefault="00E52105" w:rsidP="00E456DC">
      <w:pPr>
        <w:pStyle w:val="BodyText"/>
        <w:ind w:left="709" w:hanging="709"/>
        <w:rPr>
          <w:ins w:id="259" w:author="Paul Mueller" w:date="2025-04-08T12:11:00Z"/>
          <w:bCs/>
          <w:lang w:val="en-US"/>
          <w:rPrChange w:id="260" w:author="Paul Mueller" w:date="2025-04-08T12:18:00Z">
            <w:rPr>
              <w:ins w:id="261" w:author="Paul Mueller" w:date="2025-04-08T12:11:00Z"/>
              <w:bCs/>
            </w:rPr>
          </w:rPrChange>
        </w:rPr>
      </w:pPr>
      <w:ins w:id="262" w:author="Paul Mueller" w:date="2025-04-08T12:10:00Z">
        <w:r w:rsidRPr="009F38AF">
          <w:rPr>
            <w:b/>
            <w:lang w:val="en-US"/>
            <w:rPrChange w:id="263" w:author="Paul Mueller" w:date="2025-04-08T12:18:00Z">
              <w:rPr>
                <w:b/>
              </w:rPr>
            </w:rPrChange>
          </w:rPr>
          <w:t xml:space="preserve">Note 1: </w:t>
        </w:r>
      </w:ins>
      <w:ins w:id="264" w:author="Paul Mueller" w:date="2025-04-08T12:11:00Z">
        <w:r w:rsidRPr="009F38AF">
          <w:rPr>
            <w:bCs/>
            <w:lang w:val="en-US"/>
            <w:rPrChange w:id="265" w:author="Paul Mueller" w:date="2025-04-08T12:18:00Z">
              <w:rPr>
                <w:bCs/>
              </w:rPr>
            </w:rPrChange>
          </w:rPr>
          <w:t>Differences between th</w:t>
        </w:r>
      </w:ins>
      <w:ins w:id="266" w:author="Paul Mueller" w:date="2025-04-08T12:31:00Z">
        <w:r w:rsidR="00C96618">
          <w:rPr>
            <w:bCs/>
            <w:lang w:val="en-US"/>
          </w:rPr>
          <w:t xml:space="preserve">ese parameters </w:t>
        </w:r>
      </w:ins>
      <w:ins w:id="267" w:author="Paul Mueller" w:date="2025-04-08T12:11:00Z">
        <w:r w:rsidRPr="009F38AF">
          <w:rPr>
            <w:bCs/>
            <w:lang w:val="en-US"/>
            <w:rPrChange w:id="268" w:author="Paul Mueller" w:date="2025-04-08T12:18:00Z">
              <w:rPr>
                <w:bCs/>
              </w:rPr>
            </w:rPrChange>
          </w:rPr>
          <w:t>and ITU</w:t>
        </w:r>
      </w:ins>
      <w:ins w:id="269" w:author="Paul Mueller" w:date="2025-04-08T12:31:00Z">
        <w:r w:rsidR="00C96618">
          <w:rPr>
            <w:bCs/>
            <w:lang w:val="en-US"/>
          </w:rPr>
          <w:t>-R M.824</w:t>
        </w:r>
      </w:ins>
      <w:ins w:id="270" w:author="Paul Mueller" w:date="2025-04-08T12:32:00Z">
        <w:r w:rsidR="00C96618">
          <w:rPr>
            <w:bCs/>
            <w:lang w:val="en-US"/>
          </w:rPr>
          <w:t>-4</w:t>
        </w:r>
      </w:ins>
      <w:ins w:id="271" w:author="Paul Mueller" w:date="2025-04-08T12:11:00Z">
        <w:r w:rsidRPr="009F38AF">
          <w:rPr>
            <w:bCs/>
            <w:lang w:val="en-US"/>
            <w:rPrChange w:id="272" w:author="Paul Mueller" w:date="2025-04-08T12:18:00Z">
              <w:rPr>
                <w:bCs/>
              </w:rPr>
            </w:rPrChange>
          </w:rPr>
          <w:t xml:space="preserve"> are:</w:t>
        </w:r>
      </w:ins>
    </w:p>
    <w:p w14:paraId="20802867" w14:textId="6D6293EA" w:rsidR="00E52105" w:rsidRDefault="00C96618" w:rsidP="009F38AF">
      <w:pPr>
        <w:pStyle w:val="Bullet1"/>
        <w:rPr>
          <w:ins w:id="273" w:author="Paul Mueller" w:date="2025-04-09T03:39:00Z"/>
          <w:lang w:val="en-US"/>
        </w:rPr>
      </w:pPr>
      <w:ins w:id="274" w:author="Paul Mueller" w:date="2025-04-08T12:22:00Z">
        <w:r>
          <w:rPr>
            <w:lang w:val="en-US"/>
          </w:rPr>
          <w:t xml:space="preserve">For historical and compatibility reasons, the </w:t>
        </w:r>
      </w:ins>
      <w:ins w:id="275" w:author="Paul Mueller" w:date="2025-04-08T12:12:00Z">
        <w:r w:rsidR="009F38AF" w:rsidRPr="009F38AF">
          <w:rPr>
            <w:lang w:val="en-US"/>
            <w:rPrChange w:id="276" w:author="Paul Mueller" w:date="2025-04-08T12:18:00Z">
              <w:rPr/>
            </w:rPrChange>
          </w:rPr>
          <w:t>IALA</w:t>
        </w:r>
      </w:ins>
      <w:ins w:id="277" w:author="Paul Mueller" w:date="2025-04-08T12:13:00Z">
        <w:r w:rsidR="009F38AF" w:rsidRPr="009F38AF">
          <w:rPr>
            <w:lang w:val="en-US"/>
            <w:rPrChange w:id="278" w:author="Paul Mueller" w:date="2025-04-08T12:18:00Z">
              <w:rPr/>
            </w:rPrChange>
          </w:rPr>
          <w:t xml:space="preserve"> frequency range for 9 GHz band is 9</w:t>
        </w:r>
      </w:ins>
      <w:ins w:id="279" w:author="Paul Mueller" w:date="2025-04-08T12:34:00Z">
        <w:r>
          <w:rPr>
            <w:lang w:val="en-US"/>
          </w:rPr>
          <w:t xml:space="preserve"> </w:t>
        </w:r>
      </w:ins>
      <w:ins w:id="280" w:author="Paul Mueller" w:date="2025-04-08T12:13:00Z">
        <w:r w:rsidR="009F38AF" w:rsidRPr="009F38AF">
          <w:rPr>
            <w:lang w:val="en-US"/>
            <w:rPrChange w:id="281" w:author="Paul Mueller" w:date="2025-04-08T12:18:00Z">
              <w:rPr/>
            </w:rPrChange>
          </w:rPr>
          <w:t>300</w:t>
        </w:r>
      </w:ins>
      <w:ins w:id="282" w:author="Paul Mueller" w:date="2025-04-08T12:34:00Z">
        <w:r>
          <w:rPr>
            <w:lang w:val="en-US"/>
          </w:rPr>
          <w:t xml:space="preserve"> – </w:t>
        </w:r>
      </w:ins>
      <w:ins w:id="283" w:author="Paul Mueller" w:date="2025-04-08T12:13:00Z">
        <w:r w:rsidR="009F38AF" w:rsidRPr="009F38AF">
          <w:rPr>
            <w:lang w:val="en-US"/>
            <w:rPrChange w:id="284" w:author="Paul Mueller" w:date="2025-04-08T12:18:00Z">
              <w:rPr/>
            </w:rPrChange>
          </w:rPr>
          <w:t>9</w:t>
        </w:r>
      </w:ins>
      <w:ins w:id="285" w:author="Paul Mueller" w:date="2025-04-08T12:34:00Z">
        <w:r>
          <w:rPr>
            <w:lang w:val="en-US"/>
          </w:rPr>
          <w:t xml:space="preserve"> </w:t>
        </w:r>
      </w:ins>
      <w:ins w:id="286" w:author="Paul Mueller" w:date="2025-04-08T12:13:00Z">
        <w:r w:rsidR="009F38AF" w:rsidRPr="009F38AF">
          <w:rPr>
            <w:lang w:val="en-US"/>
            <w:rPrChange w:id="287" w:author="Paul Mueller" w:date="2025-04-08T12:18:00Z">
              <w:rPr/>
            </w:rPrChange>
          </w:rPr>
          <w:t>500 MHz while ITU is 9</w:t>
        </w:r>
      </w:ins>
      <w:ins w:id="288" w:author="Paul Mueller" w:date="2025-04-08T12:34:00Z">
        <w:r>
          <w:rPr>
            <w:lang w:val="en-US"/>
          </w:rPr>
          <w:t xml:space="preserve"> </w:t>
        </w:r>
      </w:ins>
      <w:ins w:id="289" w:author="Paul Mueller" w:date="2025-04-08T12:13:00Z">
        <w:r w:rsidR="009F38AF" w:rsidRPr="009F38AF">
          <w:rPr>
            <w:lang w:val="en-US"/>
            <w:rPrChange w:id="290" w:author="Paul Mueller" w:date="2025-04-08T12:18:00Z">
              <w:rPr/>
            </w:rPrChange>
          </w:rPr>
          <w:t>200</w:t>
        </w:r>
      </w:ins>
      <w:ins w:id="291" w:author="Paul Mueller" w:date="2025-04-08T12:34:00Z">
        <w:r>
          <w:rPr>
            <w:lang w:val="en-US"/>
          </w:rPr>
          <w:t xml:space="preserve"> – </w:t>
        </w:r>
      </w:ins>
      <w:ins w:id="292" w:author="Paul Mueller" w:date="2025-04-08T12:13:00Z">
        <w:r w:rsidR="009F38AF" w:rsidRPr="009F38AF">
          <w:rPr>
            <w:lang w:val="en-US"/>
            <w:rPrChange w:id="293" w:author="Paul Mueller" w:date="2025-04-08T12:18:00Z">
              <w:rPr/>
            </w:rPrChange>
          </w:rPr>
          <w:t>9</w:t>
        </w:r>
      </w:ins>
      <w:ins w:id="294" w:author="Paul Mueller" w:date="2025-04-08T12:34:00Z">
        <w:r>
          <w:rPr>
            <w:lang w:val="en-US"/>
          </w:rPr>
          <w:t xml:space="preserve"> </w:t>
        </w:r>
      </w:ins>
      <w:ins w:id="295" w:author="Paul Mueller" w:date="2025-04-08T12:13:00Z">
        <w:r w:rsidR="009F38AF" w:rsidRPr="009F38AF">
          <w:rPr>
            <w:lang w:val="en-US"/>
            <w:rPrChange w:id="296" w:author="Paul Mueller" w:date="2025-04-08T12:18:00Z">
              <w:rPr/>
            </w:rPrChange>
          </w:rPr>
          <w:t>500 MHz.</w:t>
        </w:r>
      </w:ins>
    </w:p>
    <w:p w14:paraId="35F8564B" w14:textId="3F461004" w:rsidR="00431862" w:rsidRPr="00431862" w:rsidRDefault="00F51773" w:rsidP="00431862">
      <w:pPr>
        <w:pStyle w:val="Bullet1"/>
        <w:rPr>
          <w:ins w:id="297" w:author="Paul Mueller" w:date="2025-04-08T12:13:00Z"/>
          <w:lang w:val="en-US"/>
          <w:rPrChange w:id="298" w:author="Paul Mueller" w:date="2025-04-09T03:40:00Z">
            <w:rPr>
              <w:ins w:id="299" w:author="Paul Mueller" w:date="2025-04-08T12:13:00Z"/>
            </w:rPr>
          </w:rPrChange>
        </w:rPr>
      </w:pPr>
      <w:ins w:id="300" w:author="Paul Mueller" w:date="2025-10-14T06:24:00Z" w16du:dateUtc="2025-10-14T11:24:00Z">
        <w:r>
          <w:rPr>
            <w:lang w:val="en-US"/>
          </w:rPr>
          <w:t>R</w:t>
        </w:r>
      </w:ins>
      <w:ins w:id="301" w:author="Paul Mueller" w:date="2025-04-09T03:40:00Z">
        <w:r w:rsidR="00431862">
          <w:rPr>
            <w:lang w:val="en-US"/>
          </w:rPr>
          <w:t xml:space="preserve">adar pulse length upper limit omitted to allow support for solid state radars. </w:t>
        </w:r>
      </w:ins>
    </w:p>
    <w:p w14:paraId="2BDA7198" w14:textId="07F96660" w:rsidR="009F38AF" w:rsidRPr="009F38AF" w:rsidRDefault="009F38AF">
      <w:pPr>
        <w:pStyle w:val="Bullet1"/>
        <w:rPr>
          <w:ins w:id="302" w:author="Paul Mueller" w:date="2025-04-08T12:10:00Z"/>
          <w:lang w:val="en-US"/>
          <w:rPrChange w:id="303" w:author="Paul Mueller" w:date="2025-04-08T12:18:00Z">
            <w:rPr>
              <w:ins w:id="304" w:author="Paul Mueller" w:date="2025-04-08T12:10:00Z"/>
              <w:b/>
            </w:rPr>
          </w:rPrChange>
        </w:rPr>
        <w:pPrChange w:id="305" w:author="Paul Mueller" w:date="2025-04-08T12:12:00Z">
          <w:pPr>
            <w:pStyle w:val="BodyText"/>
            <w:ind w:left="709" w:hanging="709"/>
          </w:pPr>
        </w:pPrChange>
      </w:pPr>
      <w:ins w:id="306" w:author="Paul Mueller" w:date="2025-04-08T12:14:00Z">
        <w:r w:rsidRPr="009F38AF">
          <w:rPr>
            <w:lang w:val="en-US"/>
            <w:rPrChange w:id="307" w:author="Paul Mueller" w:date="2025-04-08T12:18:00Z">
              <w:rPr/>
            </w:rPrChange>
          </w:rPr>
          <w:t>Response Compatibility has been added.</w:t>
        </w:r>
      </w:ins>
    </w:p>
    <w:p w14:paraId="7DF7D698" w14:textId="30845C50" w:rsidR="00E456DC" w:rsidRPr="00E456DC" w:rsidRDefault="00E456DC" w:rsidP="00E456DC">
      <w:pPr>
        <w:pStyle w:val="BodyText"/>
        <w:ind w:left="709" w:hanging="709"/>
      </w:pPr>
      <w:r w:rsidRPr="00E456DC">
        <w:rPr>
          <w:b/>
        </w:rPr>
        <w:t>Note</w:t>
      </w:r>
      <w:ins w:id="308" w:author="Paul Mueller" w:date="2025-04-08T12:18:00Z">
        <w:r w:rsidR="009F38AF">
          <w:rPr>
            <w:b/>
          </w:rPr>
          <w:t xml:space="preserve"> </w:t>
        </w:r>
      </w:ins>
      <w:del w:id="309" w:author="Paul Mueller" w:date="2025-04-08T12:18:00Z">
        <w:r w:rsidRPr="00E456DC" w:rsidDel="009F38AF">
          <w:rPr>
            <w:b/>
          </w:rPr>
          <w:delText xml:space="preserve"> </w:delText>
        </w:r>
      </w:del>
      <w:ins w:id="310" w:author="Paul Mueller" w:date="2025-04-08T12:16:00Z">
        <w:r w:rsidR="009F38AF">
          <w:rPr>
            <w:b/>
          </w:rPr>
          <w:t>2</w:t>
        </w:r>
      </w:ins>
      <w:del w:id="311" w:author="Paul Mueller" w:date="2025-04-08T12:16:00Z">
        <w:r w:rsidRPr="00E456DC" w:rsidDel="009F38AF">
          <w:rPr>
            <w:b/>
          </w:rPr>
          <w:delText>1</w:delText>
        </w:r>
      </w:del>
      <w:r w:rsidRPr="00E456DC">
        <w:t>: Characteristics for antenna aperture</w:t>
      </w:r>
      <w:ins w:id="312" w:author="Paul Mueller" w:date="2025-04-08T12:23:00Z">
        <w:r w:rsidR="00C96618">
          <w:t xml:space="preserve">, </w:t>
        </w:r>
      </w:ins>
      <w:del w:id="313" w:author="Paul Mueller" w:date="2025-04-08T12:23:00Z">
        <w:r w:rsidRPr="00E456DC" w:rsidDel="00C96618">
          <w:delText xml:space="preserve"> and </w:delText>
        </w:r>
      </w:del>
      <w:r w:rsidRPr="00E456DC">
        <w:t>gain</w:t>
      </w:r>
      <w:ins w:id="314" w:author="Paul Mueller" w:date="2025-04-08T12:23:00Z">
        <w:r w:rsidR="00C96618">
          <w:t xml:space="preserve"> and polarization</w:t>
        </w:r>
      </w:ins>
      <w:r w:rsidRPr="00E456DC">
        <w:t xml:space="preserve">, receiver sensitivity, transmitter power, racon response duration, racon ON period/ OFF period, </w:t>
      </w:r>
      <w:del w:id="315" w:author="Paul Mueller" w:date="2025-04-08T12:35:00Z">
        <w:r w:rsidRPr="00E456DC" w:rsidDel="00C96618">
          <w:delText xml:space="preserve">and </w:delText>
        </w:r>
      </w:del>
      <w:r w:rsidRPr="00E456DC">
        <w:t>side-lobe suppression</w:t>
      </w:r>
      <w:ins w:id="316" w:author="Paul Mueller" w:date="2025-04-08T12:35:00Z">
        <w:r w:rsidR="00C96618">
          <w:t xml:space="preserve"> and solid-state radar compatibility</w:t>
        </w:r>
      </w:ins>
      <w:r w:rsidRPr="00E456DC">
        <w:t xml:space="preserve"> should be determined by Authorities.</w:t>
      </w:r>
    </w:p>
    <w:p w14:paraId="27F07949" w14:textId="315BDB9F" w:rsidR="00E456DC" w:rsidRPr="00E456DC" w:rsidRDefault="00E456DC" w:rsidP="00E456DC">
      <w:pPr>
        <w:pStyle w:val="BodyText"/>
        <w:ind w:left="709" w:hanging="709"/>
      </w:pPr>
      <w:r w:rsidRPr="00E456DC">
        <w:rPr>
          <w:b/>
        </w:rPr>
        <w:t xml:space="preserve">Note </w:t>
      </w:r>
      <w:ins w:id="317" w:author="Paul Mueller" w:date="2025-04-08T12:16:00Z">
        <w:r w:rsidR="009F38AF">
          <w:rPr>
            <w:b/>
          </w:rPr>
          <w:t>3</w:t>
        </w:r>
      </w:ins>
      <w:del w:id="318" w:author="Paul Mueller" w:date="2025-04-08T12:16:00Z">
        <w:r w:rsidRPr="00E456DC" w:rsidDel="009F38AF">
          <w:rPr>
            <w:b/>
          </w:rPr>
          <w:delText>2</w:delText>
        </w:r>
      </w:del>
      <w:r w:rsidRPr="00E456DC">
        <w:t>:</w:t>
      </w:r>
      <w:r w:rsidRPr="00E456DC">
        <w:tab/>
        <w:t>Swept frequency racons are obsolescent and are not recommended for new installations.</w:t>
      </w:r>
    </w:p>
    <w:p w14:paraId="11D907E1" w14:textId="77777777" w:rsidR="00336E9F" w:rsidRDefault="00E456DC">
      <w:pPr>
        <w:pStyle w:val="BodyText"/>
        <w:rPr>
          <w:ins w:id="319" w:author="Paul Mueller" w:date="2025-04-08T15:59:00Z"/>
        </w:rPr>
      </w:pPr>
      <w:del w:id="320" w:author="Paul Mueller" w:date="2025-04-08T12:19:00Z">
        <w:r w:rsidRPr="00E456DC" w:rsidDel="009F38AF">
          <w:rPr>
            <w:b/>
          </w:rPr>
          <w:delText xml:space="preserve">Note </w:delText>
        </w:r>
      </w:del>
      <w:del w:id="321" w:author="Paul Mueller" w:date="2025-04-08T12:16:00Z">
        <w:r w:rsidRPr="00E456DC" w:rsidDel="009F38AF">
          <w:rPr>
            <w:b/>
          </w:rPr>
          <w:delText>3</w:delText>
        </w:r>
      </w:del>
      <w:del w:id="322" w:author="Paul Mueller" w:date="2025-04-08T12:19:00Z">
        <w:r w:rsidRPr="00E456DC" w:rsidDel="009F38AF">
          <w:delText>:</w:delText>
        </w:r>
        <w:r w:rsidRPr="00E456DC" w:rsidDel="009F38AF">
          <w:tab/>
          <w:delText xml:space="preserve">Power output is not specified. </w:delText>
        </w:r>
      </w:del>
      <w:del w:id="323" w:author="Paul Mueller" w:date="2025-04-08T12:10:00Z">
        <w:r w:rsidRPr="005248D7" w:rsidDel="00E52105">
          <w:delText xml:space="preserve">Please </w:delText>
        </w:r>
        <w:r w:rsidR="005248D7" w:rsidRPr="005248D7" w:rsidDel="00E52105">
          <w:delText xml:space="preserve">see section </w:delText>
        </w:r>
        <w:r w:rsidR="005248D7" w:rsidRPr="005248D7" w:rsidDel="00E52105">
          <w:fldChar w:fldCharType="begin"/>
        </w:r>
        <w:r w:rsidR="005248D7" w:rsidRPr="005248D7" w:rsidDel="00E52105">
          <w:delInstrText xml:space="preserve"> REF _Ref529350234 \r \h </w:delInstrText>
        </w:r>
        <w:r w:rsidR="005248D7" w:rsidDel="00E52105">
          <w:delInstrText xml:space="preserve"> \* MERGEFORMAT </w:delInstrText>
        </w:r>
        <w:r w:rsidR="005248D7" w:rsidRPr="005248D7" w:rsidDel="00E52105">
          <w:fldChar w:fldCharType="separate"/>
        </w:r>
        <w:r w:rsidR="000D07AC" w:rsidDel="00E52105">
          <w:delText>PART 2</w:delText>
        </w:r>
        <w:r w:rsidR="005248D7" w:rsidRPr="005248D7" w:rsidDel="00E52105">
          <w:fldChar w:fldCharType="end"/>
        </w:r>
        <w:r w:rsidRPr="005248D7" w:rsidDel="00E52105">
          <w:delText xml:space="preserve"> for information</w:delText>
        </w:r>
        <w:r w:rsidRPr="00E456DC" w:rsidDel="00E52105">
          <w:delText xml:space="preserve"> on racon signal strength.</w:delText>
        </w:r>
      </w:del>
    </w:p>
    <w:p w14:paraId="72B9EDEC" w14:textId="04820785" w:rsidR="00336E9F" w:rsidRPr="00FF6A68" w:rsidRDefault="00336E9F">
      <w:pPr>
        <w:pStyle w:val="Heading1"/>
        <w:rPr>
          <w:ins w:id="324" w:author="Paul Mueller" w:date="2025-04-08T16:00:00Z"/>
        </w:rPr>
      </w:pPr>
      <w:ins w:id="325" w:author="Paul Mueller" w:date="2025-04-08T16:00:00Z">
        <w:r w:rsidRPr="00FF6A68">
          <w:t>RELATED DOCUMENTATION</w:t>
        </w:r>
      </w:ins>
    </w:p>
    <w:p w14:paraId="0BB2A380" w14:textId="77777777" w:rsidR="00336E9F" w:rsidRDefault="00336E9F" w:rsidP="00336E9F">
      <w:pPr>
        <w:pStyle w:val="BodyText"/>
        <w:spacing w:line="240" w:lineRule="auto"/>
        <w:rPr>
          <w:ins w:id="326" w:author="Paul Mueller" w:date="2025-04-08T16:04:00Z"/>
          <w:spacing w:val="-2"/>
        </w:rPr>
      </w:pPr>
    </w:p>
    <w:p w14:paraId="789642B4" w14:textId="69D0D61A" w:rsidR="00336E9F" w:rsidRDefault="00336E9F">
      <w:pPr>
        <w:pStyle w:val="BodyText"/>
        <w:spacing w:line="240" w:lineRule="auto"/>
        <w:rPr>
          <w:ins w:id="327" w:author="Paul Mueller" w:date="2025-04-08T16:00:00Z"/>
          <w:spacing w:val="-2"/>
        </w:rPr>
        <w:pPrChange w:id="328" w:author="Paul Mueller" w:date="2025-04-08T16:04:00Z">
          <w:pPr>
            <w:pStyle w:val="BodyText"/>
            <w:spacing w:line="240" w:lineRule="auto"/>
            <w:ind w:left="47"/>
          </w:pPr>
        </w:pPrChange>
      </w:pPr>
      <w:ins w:id="329" w:author="Paul Mueller" w:date="2025-04-08T16:00:00Z">
        <w:r>
          <w:rPr>
            <w:spacing w:val="-2"/>
          </w:rPr>
          <w:t xml:space="preserve">IALA Standard 1030 – Radionavigation Services </w:t>
        </w:r>
      </w:ins>
    </w:p>
    <w:p w14:paraId="3F2284B2" w14:textId="77777777" w:rsidR="00336E9F" w:rsidRPr="00385B22" w:rsidRDefault="00336E9F">
      <w:pPr>
        <w:pStyle w:val="BodyText"/>
        <w:spacing w:line="240" w:lineRule="auto"/>
        <w:ind w:right="114"/>
        <w:rPr>
          <w:ins w:id="330" w:author="Paul Mueller" w:date="2025-04-08T16:00:00Z"/>
          <w:spacing w:val="-2"/>
        </w:rPr>
        <w:pPrChange w:id="331" w:author="Paul Mueller" w:date="2025-04-08T16:04:00Z">
          <w:pPr>
            <w:pStyle w:val="BodyText"/>
            <w:spacing w:line="240" w:lineRule="auto"/>
            <w:ind w:left="47" w:right="114"/>
          </w:pPr>
        </w:pPrChange>
      </w:pPr>
      <w:ins w:id="332" w:author="Paul Mueller" w:date="2025-04-08T16:00:00Z">
        <w:r>
          <w:rPr>
            <w:spacing w:val="-2"/>
          </w:rPr>
          <w:t xml:space="preserve">IALA Recommendation R0130 </w:t>
        </w:r>
        <w:r w:rsidRPr="005A54B4">
          <w:rPr>
            <w:spacing w:val="-2"/>
          </w:rPr>
          <w:t xml:space="preserve">Categorisation </w:t>
        </w:r>
        <w:r>
          <w:rPr>
            <w:spacing w:val="-2"/>
          </w:rPr>
          <w:t>a</w:t>
        </w:r>
        <w:r w:rsidRPr="005A54B4">
          <w:rPr>
            <w:spacing w:val="-2"/>
          </w:rPr>
          <w:t>nd Availability</w:t>
        </w:r>
        <w:r>
          <w:rPr>
            <w:spacing w:val="-2"/>
          </w:rPr>
          <w:t xml:space="preserve"> </w:t>
        </w:r>
        <w:r w:rsidRPr="005A54B4">
          <w:rPr>
            <w:spacing w:val="-2"/>
          </w:rPr>
          <w:t>Objectives</w:t>
        </w:r>
        <w:r>
          <w:rPr>
            <w:spacing w:val="-2"/>
          </w:rPr>
          <w:t xml:space="preserve"> f</w:t>
        </w:r>
        <w:r w:rsidRPr="005A54B4">
          <w:rPr>
            <w:spacing w:val="-2"/>
          </w:rPr>
          <w:t>or Short Range Aids to</w:t>
        </w:r>
        <w:r>
          <w:rPr>
            <w:spacing w:val="-2"/>
          </w:rPr>
          <w:t xml:space="preserve"> </w:t>
        </w:r>
        <w:r w:rsidRPr="005A54B4">
          <w:rPr>
            <w:spacing w:val="-2"/>
          </w:rPr>
          <w:t>Navigation</w:t>
        </w:r>
      </w:ins>
    </w:p>
    <w:p w14:paraId="707E14D3" w14:textId="5E66F00F" w:rsidR="00336E9F" w:rsidRDefault="00336E9F">
      <w:pPr>
        <w:pStyle w:val="BodyText"/>
        <w:spacing w:line="240" w:lineRule="auto"/>
        <w:rPr>
          <w:ins w:id="333" w:author="Paul Mueller" w:date="2025-04-08T16:04:00Z"/>
          <w:spacing w:val="-2"/>
        </w:rPr>
        <w:pPrChange w:id="334" w:author="Paul Mueller" w:date="2025-04-08T16:05:00Z">
          <w:pPr>
            <w:pStyle w:val="BodyText"/>
            <w:spacing w:line="240" w:lineRule="auto"/>
            <w:ind w:left="47"/>
          </w:pPr>
        </w:pPrChange>
      </w:pPr>
      <w:ins w:id="335" w:author="Paul Mueller" w:date="2025-04-08T16:04:00Z">
        <w:r w:rsidRPr="00385B22">
          <w:rPr>
            <w:spacing w:val="-2"/>
          </w:rPr>
          <w:t>IALA</w:t>
        </w:r>
        <w:r w:rsidRPr="00385B22">
          <w:rPr>
            <w:spacing w:val="18"/>
            <w:w w:val="101"/>
          </w:rPr>
          <w:t xml:space="preserve"> </w:t>
        </w:r>
        <w:r w:rsidRPr="00385B22">
          <w:rPr>
            <w:spacing w:val="-2"/>
          </w:rPr>
          <w:t>Recommendation</w:t>
        </w:r>
        <w:r w:rsidRPr="00385B22">
          <w:rPr>
            <w:spacing w:val="18"/>
            <w:w w:val="101"/>
          </w:rPr>
          <w:t xml:space="preserve"> </w:t>
        </w:r>
        <w:r w:rsidRPr="00385B22">
          <w:rPr>
            <w:spacing w:val="-2"/>
          </w:rPr>
          <w:t>R01</w:t>
        </w:r>
        <w:r>
          <w:rPr>
            <w:spacing w:val="-2"/>
          </w:rPr>
          <w:t>46 Strategy for Mainta</w:t>
        </w:r>
      </w:ins>
      <w:ins w:id="336" w:author="Paul Mueller" w:date="2025-04-08T16:11:00Z">
        <w:r w:rsidR="00FF6A68">
          <w:rPr>
            <w:spacing w:val="-2"/>
          </w:rPr>
          <w:t>i</w:t>
        </w:r>
      </w:ins>
      <w:ins w:id="337" w:author="Paul Mueller" w:date="2025-04-08T16:04:00Z">
        <w:r>
          <w:rPr>
            <w:spacing w:val="-2"/>
          </w:rPr>
          <w:t>ning Racon Service Capability</w:t>
        </w:r>
      </w:ins>
    </w:p>
    <w:p w14:paraId="7574B6A9" w14:textId="344DE341" w:rsidR="00336E9F" w:rsidRPr="00385B22" w:rsidRDefault="00336E9F">
      <w:pPr>
        <w:pStyle w:val="BodyText"/>
        <w:spacing w:line="240" w:lineRule="auto"/>
        <w:rPr>
          <w:ins w:id="338" w:author="Paul Mueller" w:date="2025-04-08T16:00:00Z"/>
        </w:rPr>
        <w:pPrChange w:id="339" w:author="Paul Mueller" w:date="2025-04-08T16:05:00Z">
          <w:pPr>
            <w:pStyle w:val="BodyText"/>
            <w:spacing w:line="240" w:lineRule="auto"/>
            <w:ind w:left="46"/>
          </w:pPr>
        </w:pPrChange>
      </w:pPr>
      <w:ins w:id="340" w:author="Paul Mueller" w:date="2025-04-08T16:00:00Z">
        <w:r w:rsidRPr="00385B22">
          <w:rPr>
            <w:spacing w:val="-3"/>
          </w:rPr>
          <w:t>IALA</w:t>
        </w:r>
        <w:r w:rsidRPr="00385B22">
          <w:rPr>
            <w:spacing w:val="22"/>
            <w:w w:val="101"/>
          </w:rPr>
          <w:t xml:space="preserve"> </w:t>
        </w:r>
        <w:r w:rsidRPr="00385B22">
          <w:rPr>
            <w:spacing w:val="-3"/>
          </w:rPr>
          <w:t>NAVGUIDE</w:t>
        </w:r>
      </w:ins>
    </w:p>
    <w:p w14:paraId="19906922" w14:textId="1B3B4B60" w:rsidR="00336E9F" w:rsidRDefault="00336E9F">
      <w:pPr>
        <w:pStyle w:val="BodyText"/>
        <w:spacing w:line="240" w:lineRule="auto"/>
        <w:rPr>
          <w:ins w:id="341" w:author="Paul Mueller" w:date="2025-04-08T16:02:00Z"/>
          <w:spacing w:val="-2"/>
        </w:rPr>
        <w:pPrChange w:id="342" w:author="Paul Mueller" w:date="2025-04-08T16:05:00Z">
          <w:pPr>
            <w:pStyle w:val="BodyText"/>
            <w:spacing w:line="240" w:lineRule="auto"/>
            <w:ind w:left="46"/>
          </w:pPr>
        </w:pPrChange>
      </w:pPr>
      <w:ins w:id="343" w:author="Paul Mueller" w:date="2025-04-08T16:00:00Z">
        <w:r w:rsidRPr="00385B22">
          <w:rPr>
            <w:spacing w:val="-1"/>
          </w:rPr>
          <w:t>IMO</w:t>
        </w:r>
        <w:r w:rsidRPr="00385B22">
          <w:rPr>
            <w:spacing w:val="20"/>
          </w:rPr>
          <w:t xml:space="preserve"> </w:t>
        </w:r>
        <w:r w:rsidRPr="00385B22">
          <w:rPr>
            <w:spacing w:val="-1"/>
          </w:rPr>
          <w:t>Resolution</w:t>
        </w:r>
        <w:r w:rsidRPr="00385B22">
          <w:rPr>
            <w:spacing w:val="16"/>
          </w:rPr>
          <w:t xml:space="preserve"> </w:t>
        </w:r>
        <w:r w:rsidRPr="00385B22">
          <w:rPr>
            <w:spacing w:val="-1"/>
          </w:rPr>
          <w:t>MSC.192(79) – Radar</w:t>
        </w:r>
        <w:r w:rsidRPr="00385B22">
          <w:rPr>
            <w:spacing w:val="16"/>
            <w:w w:val="101"/>
          </w:rPr>
          <w:t xml:space="preserve"> </w:t>
        </w:r>
        <w:r w:rsidRPr="00385B22">
          <w:rPr>
            <w:spacing w:val="-1"/>
          </w:rPr>
          <w:t>Perfo</w:t>
        </w:r>
        <w:r w:rsidRPr="00385B22">
          <w:rPr>
            <w:spacing w:val="-2"/>
          </w:rPr>
          <w:t>rmance Standards</w:t>
        </w:r>
      </w:ins>
    </w:p>
    <w:p w14:paraId="22CC9BDA" w14:textId="01E8235E" w:rsidR="00336E9F" w:rsidRPr="00385B22" w:rsidRDefault="00336E9F">
      <w:pPr>
        <w:pStyle w:val="BodyText"/>
        <w:spacing w:line="240" w:lineRule="auto"/>
        <w:rPr>
          <w:ins w:id="344" w:author="Paul Mueller" w:date="2025-04-08T16:00:00Z"/>
        </w:rPr>
        <w:pPrChange w:id="345" w:author="Paul Mueller" w:date="2025-04-08T16:05:00Z">
          <w:pPr>
            <w:pStyle w:val="BodyText"/>
            <w:spacing w:line="240" w:lineRule="auto"/>
            <w:ind w:left="46"/>
          </w:pPr>
        </w:pPrChange>
      </w:pPr>
      <w:ins w:id="346" w:author="Paul Mueller" w:date="2025-04-08T16:02:00Z">
        <w:r>
          <w:rPr>
            <w:spacing w:val="-2"/>
          </w:rPr>
          <w:t xml:space="preserve">IMO </w:t>
        </w:r>
      </w:ins>
      <w:ins w:id="347" w:author="Paul Mueller" w:date="2025-04-08T16:03:00Z">
        <w:r>
          <w:rPr>
            <w:spacing w:val="-2"/>
          </w:rPr>
          <w:t>Resolution A.615(15) – Radar Beacons and Radar Transponders</w:t>
        </w:r>
      </w:ins>
    </w:p>
    <w:p w14:paraId="541DFB04" w14:textId="77777777" w:rsidR="00336E9F" w:rsidRPr="00385B22" w:rsidRDefault="00336E9F" w:rsidP="00336E9F">
      <w:pPr>
        <w:pStyle w:val="BodyText"/>
        <w:spacing w:before="178" w:line="188" w:lineRule="auto"/>
        <w:ind w:left="31"/>
        <w:rPr>
          <w:ins w:id="348" w:author="Paul Mueller" w:date="2025-04-08T16:00:00Z"/>
        </w:rPr>
      </w:pPr>
    </w:p>
    <w:p w14:paraId="30EC6CA1" w14:textId="77777777" w:rsidR="00336E9F" w:rsidRPr="00336E9F" w:rsidRDefault="00336E9F" w:rsidP="00336E9F">
      <w:pPr>
        <w:pStyle w:val="BodyText"/>
        <w:rPr>
          <w:ins w:id="349" w:author="Paul Mueller" w:date="2025-04-08T15:59:00Z"/>
        </w:rPr>
      </w:pPr>
    </w:p>
    <w:p w14:paraId="4567629E" w14:textId="5D0A6462" w:rsidR="00E456DC" w:rsidDel="00C96618" w:rsidRDefault="00E456DC">
      <w:pPr>
        <w:pStyle w:val="BodyText"/>
        <w:rPr>
          <w:del w:id="350" w:author="Paul Mueller" w:date="2025-04-08T12:36:00Z"/>
        </w:rPr>
        <w:pPrChange w:id="351" w:author="Paul Mueller" w:date="2025-04-08T12:19:00Z">
          <w:pPr>
            <w:pStyle w:val="BodyText"/>
            <w:ind w:left="709" w:hanging="709"/>
          </w:pPr>
        </w:pPrChange>
      </w:pPr>
      <w:del w:id="352" w:author="Paul Mueller" w:date="2025-04-08T12:36:00Z">
        <w:r w:rsidDel="00C96618">
          <w:br w:type="page"/>
        </w:r>
      </w:del>
    </w:p>
    <w:p w14:paraId="37D6F3B8" w14:textId="5C54DF08" w:rsidR="00E456DC" w:rsidRPr="008921A1" w:rsidDel="009F38AF" w:rsidRDefault="006C1D91" w:rsidP="006E3938">
      <w:pPr>
        <w:pStyle w:val="AnnexHead2"/>
        <w:rPr>
          <w:del w:id="353" w:author="Paul Mueller" w:date="2025-04-08T12:19:00Z"/>
        </w:rPr>
      </w:pPr>
      <w:bookmarkStart w:id="354" w:name="_Ref529350234"/>
      <w:bookmarkStart w:id="355" w:name="_Toc62552972"/>
      <w:del w:id="356" w:author="Paul Mueller" w:date="2025-04-08T12:19:00Z">
        <w:r w:rsidDel="009F38AF">
          <w:delText xml:space="preserve">PART 2 </w:delText>
        </w:r>
        <w:r w:rsidR="0096748B" w:rsidDel="009F38AF">
          <w:delText>–</w:delText>
        </w:r>
        <w:r w:rsidDel="009F38AF">
          <w:delText xml:space="preserve"> </w:delText>
        </w:r>
        <w:bookmarkEnd w:id="354"/>
        <w:r w:rsidR="0096748B" w:rsidDel="009F38AF">
          <w:delText>Guidance on the use of racons</w:delText>
        </w:r>
        <w:bookmarkEnd w:id="355"/>
      </w:del>
    </w:p>
    <w:p w14:paraId="4C5098A2" w14:textId="4C2DDB3C" w:rsidR="00E456DC" w:rsidDel="009F38AF" w:rsidRDefault="00E456DC" w:rsidP="006E3938">
      <w:pPr>
        <w:pStyle w:val="AnnexHead3"/>
        <w:rPr>
          <w:del w:id="357" w:author="Paul Mueller" w:date="2025-04-08T12:19:00Z"/>
        </w:rPr>
      </w:pPr>
      <w:bookmarkStart w:id="358" w:name="_Toc62552973"/>
      <w:del w:id="359" w:author="Paul Mueller" w:date="2025-04-08T12:19:00Z">
        <w:r w:rsidDel="009F38AF">
          <w:delText>General</w:delText>
        </w:r>
        <w:bookmarkEnd w:id="358"/>
      </w:del>
    </w:p>
    <w:p w14:paraId="5C2F05A9" w14:textId="16406344" w:rsidR="00AD7D7B" w:rsidRPr="00AD7D7B" w:rsidDel="009F38AF" w:rsidRDefault="00AD7D7B" w:rsidP="00AD7D7B">
      <w:pPr>
        <w:pStyle w:val="Heading2separationline"/>
        <w:rPr>
          <w:del w:id="360" w:author="Paul Mueller" w:date="2025-04-08T12:19:00Z"/>
          <w:lang w:eastAsia="en-GB"/>
        </w:rPr>
      </w:pPr>
    </w:p>
    <w:p w14:paraId="4AFC60EF" w14:textId="2623F5E3" w:rsidR="00E456DC" w:rsidDel="009F38AF" w:rsidRDefault="00E456DC" w:rsidP="00C54FAC">
      <w:pPr>
        <w:pStyle w:val="BodyText"/>
        <w:rPr>
          <w:del w:id="361" w:author="Paul Mueller" w:date="2025-04-08T12:19:00Z"/>
        </w:rPr>
      </w:pPr>
      <w:del w:id="362" w:author="Paul Mueller" w:date="2025-04-08T12:19:00Z">
        <w:r w:rsidDel="009F38AF">
          <w:delText xml:space="preserve">This guidance </w:delText>
        </w:r>
        <w:r w:rsidRPr="005248D7" w:rsidDel="009F38AF">
          <w:delText xml:space="preserve">has been developed to assist Authorities considering the provision of racons or the replacement of existing devices and to amplify the technical requirements as set out in </w:delText>
        </w:r>
        <w:r w:rsidRPr="005248D7" w:rsidDel="009F38AF">
          <w:fldChar w:fldCharType="begin"/>
        </w:r>
        <w:r w:rsidRPr="005248D7" w:rsidDel="009F38AF">
          <w:delInstrText xml:space="preserve"> REF _Ref529347666 \r \h </w:delInstrText>
        </w:r>
        <w:r w:rsidR="005248D7" w:rsidDel="009F38AF">
          <w:delInstrText xml:space="preserve"> \* MERGEFORMAT </w:delInstrText>
        </w:r>
        <w:r w:rsidRPr="005248D7" w:rsidDel="009F38AF">
          <w:fldChar w:fldCharType="separate"/>
        </w:r>
        <w:r w:rsidR="000D07AC" w:rsidDel="009F38AF">
          <w:delText>Table 1</w:delText>
        </w:r>
        <w:r w:rsidRPr="005248D7" w:rsidDel="009F38AF">
          <w:fldChar w:fldCharType="end"/>
        </w:r>
        <w:r w:rsidRPr="005248D7" w:rsidDel="009F38AF">
          <w:delText xml:space="preserve">.  For a more detailed description of Racons, see </w:delText>
        </w:r>
        <w:r w:rsidR="005248D7" w:rsidRPr="005248D7" w:rsidDel="009F38AF">
          <w:delText xml:space="preserve">section </w:delText>
        </w:r>
        <w:r w:rsidR="005248D7" w:rsidRPr="005248D7" w:rsidDel="009F38AF">
          <w:fldChar w:fldCharType="begin"/>
        </w:r>
        <w:r w:rsidR="005248D7" w:rsidRPr="005248D7" w:rsidDel="009F38AF">
          <w:delInstrText xml:space="preserve"> REF _Ref529350300 \r \h </w:delInstrText>
        </w:r>
        <w:r w:rsidR="005248D7" w:rsidDel="009F38AF">
          <w:delInstrText xml:space="preserve"> \* MERGEFORMAT </w:delInstrText>
        </w:r>
        <w:r w:rsidR="005248D7" w:rsidRPr="005248D7" w:rsidDel="009F38AF">
          <w:fldChar w:fldCharType="separate"/>
        </w:r>
        <w:r w:rsidR="000D07AC" w:rsidDel="009F38AF">
          <w:delText>PART 3</w:delText>
        </w:r>
        <w:r w:rsidR="005248D7" w:rsidRPr="005248D7" w:rsidDel="009F38AF">
          <w:fldChar w:fldCharType="end"/>
        </w:r>
        <w:r w:rsidRPr="005248D7" w:rsidDel="009F38AF">
          <w:delText xml:space="preserve"> General </w:delText>
        </w:r>
        <w:r w:rsidRPr="00C54FAC" w:rsidDel="009F38AF">
          <w:delText>Considerations</w:delText>
        </w:r>
      </w:del>
    </w:p>
    <w:p w14:paraId="4F1F81BF" w14:textId="514F669C" w:rsidR="00E456DC" w:rsidDel="009F38AF" w:rsidRDefault="00E456DC" w:rsidP="00E456DC">
      <w:pPr>
        <w:pStyle w:val="List1"/>
        <w:numPr>
          <w:ilvl w:val="0"/>
          <w:numId w:val="32"/>
        </w:numPr>
        <w:rPr>
          <w:del w:id="363" w:author="Paul Mueller" w:date="2025-04-08T12:19:00Z"/>
        </w:rPr>
      </w:pPr>
      <w:del w:id="364" w:author="Paul Mueller" w:date="2025-04-08T12:19:00Z">
        <w:r w:rsidDel="009F38AF">
          <w:delText xml:space="preserve">Racons should conform to </w:delText>
        </w:r>
        <w:r w:rsidDel="009F38AF">
          <w:fldChar w:fldCharType="begin"/>
        </w:r>
        <w:r w:rsidDel="009F38AF">
          <w:delInstrText xml:space="preserve"> REF _Ref529347666 \r \h </w:delInstrText>
        </w:r>
        <w:r w:rsidDel="009F38AF">
          <w:fldChar w:fldCharType="separate"/>
        </w:r>
        <w:r w:rsidR="000D07AC" w:rsidDel="009F38AF">
          <w:delText>Table 1</w:delText>
        </w:r>
        <w:r w:rsidDel="009F38AF">
          <w:fldChar w:fldCharType="end"/>
        </w:r>
        <w:r w:rsidDel="009F38AF">
          <w:delText xml:space="preserve"> (above).</w:delText>
        </w:r>
      </w:del>
    </w:p>
    <w:p w14:paraId="06C15CD3" w14:textId="693F879A" w:rsidR="00E456DC" w:rsidDel="009F38AF" w:rsidRDefault="00E456DC" w:rsidP="00E456DC">
      <w:pPr>
        <w:pStyle w:val="List1"/>
        <w:rPr>
          <w:del w:id="365" w:author="Paul Mueller" w:date="2025-04-08T12:19:00Z"/>
        </w:rPr>
      </w:pPr>
      <w:del w:id="366" w:author="Paul Mueller" w:date="2025-04-08T12:19:00Z">
        <w:r w:rsidDel="009F38AF">
          <w:delText>Racons operating on both 9 GHz and 3 GHz bands should normally be provided.</w:delText>
        </w:r>
      </w:del>
    </w:p>
    <w:p w14:paraId="4312B55D" w14:textId="12C35CB9" w:rsidR="00E456DC" w:rsidDel="009F38AF" w:rsidRDefault="00E456DC" w:rsidP="00E456DC">
      <w:pPr>
        <w:pStyle w:val="List1"/>
        <w:rPr>
          <w:del w:id="367" w:author="Paul Mueller" w:date="2025-04-08T12:19:00Z"/>
        </w:rPr>
      </w:pPr>
      <w:del w:id="368" w:author="Paul Mueller" w:date="2025-04-08T12:19:00Z">
        <w:r w:rsidDel="009F38AF">
          <w:delText xml:space="preserve">To avoid unnecessary radar screen clutter, racons should be programmed with OFF periods. To prevent processing circuits in radars from rejecting the racon signal, ON periods should be no less than fifteen seconds. To maintain an adequate update rate on the display, there should be at least one ON period in every sixty seconds, unless there are special operating requirements. </w:delText>
        </w:r>
      </w:del>
    </w:p>
    <w:p w14:paraId="3FC478CB" w14:textId="15D9A478" w:rsidR="00E456DC" w:rsidDel="009F38AF" w:rsidRDefault="00E456DC" w:rsidP="00E456DC">
      <w:pPr>
        <w:pStyle w:val="List1"/>
        <w:rPr>
          <w:del w:id="369" w:author="Paul Mueller" w:date="2025-04-08T12:19:00Z"/>
        </w:rPr>
      </w:pPr>
      <w:del w:id="370" w:author="Paul Mueller" w:date="2025-04-08T12:19:00Z">
        <w:r w:rsidDel="009F38AF">
          <w:delText>Racons should be fitted with side-lobe suppression.</w:delText>
        </w:r>
      </w:del>
    </w:p>
    <w:p w14:paraId="6F5ACC93" w14:textId="6D63D863" w:rsidR="00E456DC" w:rsidDel="009F38AF" w:rsidRDefault="00E456DC" w:rsidP="00E456DC">
      <w:pPr>
        <w:pStyle w:val="List1"/>
        <w:rPr>
          <w:del w:id="371" w:author="Paul Mueller" w:date="2025-04-08T12:19:00Z"/>
        </w:rPr>
      </w:pPr>
      <w:del w:id="372" w:author="Paul Mueller" w:date="2025-04-08T12:19:00Z">
        <w:r w:rsidDel="009F38AF">
          <w:delText>Coding of racons should be in accordance with international recommendations (Ref. IMO Resolution A.615(15)).</w:delText>
        </w:r>
      </w:del>
    </w:p>
    <w:p w14:paraId="09671286" w14:textId="56B40618" w:rsidR="00E456DC" w:rsidDel="009F38AF" w:rsidRDefault="00E456DC" w:rsidP="00E456DC">
      <w:pPr>
        <w:pStyle w:val="List1"/>
        <w:rPr>
          <w:del w:id="373" w:author="Paul Mueller" w:date="2025-04-08T12:19:00Z"/>
        </w:rPr>
      </w:pPr>
      <w:del w:id="374" w:author="Paul Mueller" w:date="2025-04-08T12:19:00Z">
        <w:r w:rsidDel="009F38AF">
          <w:delText>Racons emit microwave radiation. Installation and service personnel should be properly trained for working with microwave equipment.  Authorities should ensure that the racon installation is safe according to local laws. However, it should be noted that a racon’s effective radiated power is quite low and that safe installations usually do not require any special effort.</w:delText>
        </w:r>
      </w:del>
    </w:p>
    <w:p w14:paraId="523E608A" w14:textId="27B74B28" w:rsidR="00E456DC" w:rsidDel="009F38AF" w:rsidRDefault="00E456DC" w:rsidP="006E3938">
      <w:pPr>
        <w:pStyle w:val="AnnexHead3"/>
        <w:rPr>
          <w:del w:id="375" w:author="Paul Mueller" w:date="2025-04-08T12:19:00Z"/>
        </w:rPr>
      </w:pPr>
      <w:bookmarkStart w:id="376" w:name="_Ref529350220"/>
      <w:bookmarkStart w:id="377" w:name="_Toc62552974"/>
      <w:del w:id="378" w:author="Paul Mueller" w:date="2025-04-08T12:19:00Z">
        <w:r w:rsidDel="009F38AF">
          <w:delText>Applications of Racons</w:delText>
        </w:r>
        <w:bookmarkEnd w:id="376"/>
        <w:bookmarkEnd w:id="377"/>
      </w:del>
    </w:p>
    <w:p w14:paraId="12F9008F" w14:textId="3DCAFC8C" w:rsidR="00AD7D7B" w:rsidRPr="00AD7D7B" w:rsidDel="009F38AF" w:rsidRDefault="00AD7D7B" w:rsidP="00AD7D7B">
      <w:pPr>
        <w:pStyle w:val="Heading2separationline"/>
        <w:rPr>
          <w:del w:id="379" w:author="Paul Mueller" w:date="2025-04-08T12:19:00Z"/>
          <w:lang w:eastAsia="en-GB"/>
        </w:rPr>
      </w:pPr>
    </w:p>
    <w:p w14:paraId="3E0A815F" w14:textId="5EF3F49B" w:rsidR="00E456DC" w:rsidDel="009F38AF" w:rsidRDefault="00E456DC" w:rsidP="006E3938">
      <w:pPr>
        <w:pStyle w:val="AnnexHead4"/>
        <w:rPr>
          <w:del w:id="380" w:author="Paul Mueller" w:date="2025-04-08T12:19:00Z"/>
        </w:rPr>
      </w:pPr>
      <w:del w:id="381" w:author="Paul Mueller" w:date="2025-04-08T12:19:00Z">
        <w:r w:rsidDel="009F38AF">
          <w:delText>General</w:delText>
        </w:r>
      </w:del>
    </w:p>
    <w:p w14:paraId="3412014A" w14:textId="7A1ACB72" w:rsidR="00E456DC" w:rsidRPr="00133482" w:rsidDel="009F38AF" w:rsidRDefault="00E456DC" w:rsidP="00133482">
      <w:pPr>
        <w:pStyle w:val="BodyText"/>
        <w:rPr>
          <w:del w:id="382" w:author="Paul Mueller" w:date="2025-04-08T12:19:00Z"/>
        </w:rPr>
      </w:pPr>
      <w:del w:id="383" w:author="Paul Mueller" w:date="2025-04-08T12:19:00Z">
        <w:r w:rsidDel="009F38AF">
          <w:delText xml:space="preserve">Swept </w:delText>
        </w:r>
        <w:r w:rsidRPr="00133482" w:rsidDel="009F38AF">
          <w:delText>frequency racons are now obsolete.</w:delText>
        </w:r>
      </w:del>
    </w:p>
    <w:p w14:paraId="31C83D50" w14:textId="654B4FB2" w:rsidR="00E456DC" w:rsidDel="009F38AF" w:rsidRDefault="00E456DC" w:rsidP="00133482">
      <w:pPr>
        <w:pStyle w:val="BodyText"/>
        <w:rPr>
          <w:del w:id="384" w:author="Paul Mueller" w:date="2025-04-08T12:19:00Z"/>
        </w:rPr>
      </w:pPr>
      <w:del w:id="385" w:author="Paul Mueller" w:date="2025-04-08T12:19:00Z">
        <w:r w:rsidRPr="00133482" w:rsidDel="009F38AF">
          <w:delText>For frequency agile racons, the power output is part of the racon design and cannot be changed. In some cases</w:delText>
        </w:r>
        <w:r w:rsidR="00C54FAC" w:rsidDel="009F38AF">
          <w:delText>,</w:delText>
        </w:r>
        <w:r w:rsidRPr="00133482" w:rsidDel="009F38AF">
          <w:delText xml:space="preserve"> the</w:delText>
        </w:r>
        <w:r w:rsidDel="009F38AF">
          <w:delText xml:space="preserve"> antenna characteristics can be selected, for example a higher gain antenna can be used for longer range. Other characteristics (Table 1, Note 1) can usually be adjusted for individual racons. The siting of a racon must take into account the required range performance (see section 4).</w:delText>
        </w:r>
      </w:del>
    </w:p>
    <w:p w14:paraId="69E50033" w14:textId="2461B71E" w:rsidR="00E456DC" w:rsidDel="009F38AF" w:rsidRDefault="00E456DC" w:rsidP="006E3938">
      <w:pPr>
        <w:pStyle w:val="AnnexHead5"/>
        <w:rPr>
          <w:del w:id="386" w:author="Paul Mueller" w:date="2025-04-08T12:19:00Z"/>
        </w:rPr>
      </w:pPr>
      <w:del w:id="387" w:author="Paul Mueller" w:date="2025-04-08T12:19:00Z">
        <w:r w:rsidRPr="00133482" w:rsidDel="009F38AF">
          <w:delText>Inland</w:delText>
        </w:r>
        <w:r w:rsidDel="009F38AF">
          <w:delText xml:space="preserve"> Waterways</w:delText>
        </w:r>
      </w:del>
    </w:p>
    <w:p w14:paraId="11459213" w14:textId="3F882048" w:rsidR="00E456DC" w:rsidDel="009F38AF" w:rsidRDefault="00E456DC" w:rsidP="00133482">
      <w:pPr>
        <w:pStyle w:val="BodyText"/>
        <w:rPr>
          <w:del w:id="388" w:author="Paul Mueller" w:date="2025-04-08T12:19:00Z"/>
        </w:rPr>
      </w:pPr>
      <w:del w:id="389" w:author="Paul Mueller" w:date="2025-04-08T12:19:00Z">
        <w:r w:rsidDel="009F38AF">
          <w:delText>Racons used on inland waterways have applications similar to coastal racons, and are not considered separately here, although the settings for the two uses may be different.  It should be noted that, at the present time, 9 GHz band radars are normally used on inland waterways.</w:delText>
        </w:r>
      </w:del>
    </w:p>
    <w:p w14:paraId="3501ABCF" w14:textId="2B907023" w:rsidR="00E456DC" w:rsidDel="009F38AF" w:rsidRDefault="00E456DC" w:rsidP="006E3938">
      <w:pPr>
        <w:pStyle w:val="AnnexHead5"/>
        <w:rPr>
          <w:del w:id="390" w:author="Paul Mueller" w:date="2025-04-08T12:19:00Z"/>
        </w:rPr>
      </w:pPr>
      <w:del w:id="391" w:author="Paul Mueller" w:date="2025-04-08T12:19:00Z">
        <w:r w:rsidDel="009F38AF">
          <w:delText>Fl</w:delText>
        </w:r>
        <w:r w:rsidRPr="00133482" w:rsidDel="009F38AF">
          <w:delText>o</w:delText>
        </w:r>
        <w:r w:rsidDel="009F38AF">
          <w:delText>ating Aids</w:delText>
        </w:r>
      </w:del>
    </w:p>
    <w:p w14:paraId="1C28F3ED" w14:textId="48D78AF2" w:rsidR="00E456DC" w:rsidDel="009F38AF" w:rsidRDefault="00E456DC" w:rsidP="00133482">
      <w:pPr>
        <w:pStyle w:val="BodyText"/>
        <w:rPr>
          <w:del w:id="392" w:author="Paul Mueller" w:date="2025-04-08T12:19:00Z"/>
        </w:rPr>
      </w:pPr>
      <w:del w:id="393" w:author="Paul Mueller" w:date="2025-04-08T12:19:00Z">
        <w:r w:rsidDel="009F38AF">
          <w:delText xml:space="preserve">When a racon is fitted to a </w:delText>
        </w:r>
        <w:r w:rsidRPr="00133482" w:rsidDel="009F38AF">
          <w:delText>floating</w:delText>
        </w:r>
        <w:r w:rsidDel="009F38AF">
          <w:delText xml:space="preserve"> aid, various factors such as the motion, available electrical power, mounting height, and size and weight constraints need to be considered.  An omni-directional antenna with a broad vertical beam-width is required.</w:delText>
        </w:r>
      </w:del>
    </w:p>
    <w:p w14:paraId="6A2288C3" w14:textId="109D2792" w:rsidR="00E456DC" w:rsidDel="009F38AF" w:rsidRDefault="00E456DC" w:rsidP="006E3938">
      <w:pPr>
        <w:pStyle w:val="AnnexHead5"/>
        <w:rPr>
          <w:del w:id="394" w:author="Paul Mueller" w:date="2025-04-08T12:19:00Z"/>
        </w:rPr>
      </w:pPr>
      <w:del w:id="395" w:author="Paul Mueller" w:date="2025-04-08T12:19:00Z">
        <w:r w:rsidDel="009F38AF">
          <w:delText>Frequency Bands</w:delText>
        </w:r>
      </w:del>
    </w:p>
    <w:p w14:paraId="49E58D7C" w14:textId="6AF08D4E" w:rsidR="00E456DC" w:rsidDel="009F38AF" w:rsidRDefault="00E456DC" w:rsidP="00133482">
      <w:pPr>
        <w:pStyle w:val="BodyText"/>
        <w:rPr>
          <w:del w:id="396" w:author="Paul Mueller" w:date="2025-04-08T12:19:00Z"/>
        </w:rPr>
      </w:pPr>
      <w:del w:id="397" w:author="Paul Mueller" w:date="2025-04-08T12:19:00Z">
        <w:r w:rsidDel="009F38AF">
          <w:delText>Although most vessels have radars that operate in the 9 GHz band, an increasing number are fitted with both 9 GHz and 3 GHz band radars.  The provision of dual band racons is important, since at times, particularly during bad weather, many vessels use 3 GHz band radars in preference to 9 GHz band radars because the 3 GHz band radars provide better clutter rejection.  A vessel equipped with a radar for each band will tend to use the one that produces the better display in any given situation.  Therefore</w:delText>
        </w:r>
        <w:r w:rsidR="00C54FAC" w:rsidDel="009F38AF">
          <w:delText xml:space="preserve">, </w:delText>
        </w:r>
        <w:r w:rsidDel="009F38AF">
          <w:delText>racon service should be available at all times in both the 3 GHz and 9 GHz bands.</w:delText>
        </w:r>
      </w:del>
    </w:p>
    <w:p w14:paraId="62630557" w14:textId="2969DA1B" w:rsidR="0069671C" w:rsidDel="009F38AF" w:rsidRDefault="0069671C" w:rsidP="00133482">
      <w:pPr>
        <w:pStyle w:val="BodyText"/>
        <w:rPr>
          <w:del w:id="398" w:author="Paul Mueller" w:date="2025-04-08T12:19:00Z"/>
        </w:rPr>
      </w:pPr>
    </w:p>
    <w:p w14:paraId="0671B66D" w14:textId="3EB7769F" w:rsidR="00E456DC" w:rsidDel="009F38AF" w:rsidRDefault="00E456DC" w:rsidP="006E3938">
      <w:pPr>
        <w:pStyle w:val="AnnexHead4"/>
        <w:rPr>
          <w:del w:id="399" w:author="Paul Mueller" w:date="2025-04-08T12:19:00Z"/>
        </w:rPr>
      </w:pPr>
      <w:del w:id="400" w:author="Paul Mueller" w:date="2025-04-08T12:19:00Z">
        <w:r w:rsidDel="009F38AF">
          <w:delText>Specific applications</w:delText>
        </w:r>
      </w:del>
    </w:p>
    <w:p w14:paraId="5370280C" w14:textId="20E1808E" w:rsidR="00E456DC" w:rsidDel="009F38AF" w:rsidRDefault="00E456DC" w:rsidP="00E456DC">
      <w:pPr>
        <w:pStyle w:val="BodyText"/>
        <w:ind w:left="709" w:hanging="709"/>
        <w:rPr>
          <w:del w:id="401" w:author="Paul Mueller" w:date="2025-04-08T12:19:00Z"/>
        </w:rPr>
      </w:pPr>
      <w:del w:id="402" w:author="Paul Mueller" w:date="2025-04-08T12:19:00Z">
        <w:r w:rsidDel="009F38AF">
          <w:delText>A number of specific applications of racons are considered:</w:delText>
        </w:r>
      </w:del>
    </w:p>
    <w:p w14:paraId="10BD33E5" w14:textId="4F5099CF" w:rsidR="00E456DC" w:rsidDel="009F38AF" w:rsidRDefault="00E456DC" w:rsidP="006E3938">
      <w:pPr>
        <w:pStyle w:val="AnnexHead5"/>
        <w:rPr>
          <w:del w:id="403" w:author="Paul Mueller" w:date="2025-04-08T12:19:00Z"/>
        </w:rPr>
      </w:pPr>
      <w:del w:id="404" w:author="Paul Mueller" w:date="2025-04-08T12:19:00Z">
        <w:r w:rsidDel="009F38AF">
          <w:delText>Long Range Navigation</w:delText>
        </w:r>
      </w:del>
    </w:p>
    <w:p w14:paraId="457CA25F" w14:textId="4A3C3FB9" w:rsidR="00E456DC" w:rsidDel="009F38AF" w:rsidRDefault="00E456DC" w:rsidP="00133482">
      <w:pPr>
        <w:pStyle w:val="BodyText"/>
        <w:rPr>
          <w:del w:id="405" w:author="Paul Mueller" w:date="2025-04-08T12:19:00Z"/>
        </w:rPr>
      </w:pPr>
      <w:del w:id="406" w:author="Paul Mueller" w:date="2025-04-08T12:19:00Z">
        <w:r w:rsidDel="009F38AF">
          <w:delText xml:space="preserve">A racon can be used to </w:delText>
        </w:r>
        <w:r w:rsidRPr="00133482" w:rsidDel="009F38AF">
          <w:delText>identify</w:delText>
        </w:r>
        <w:r w:rsidDel="009F38AF">
          <w:delText xml:space="preserve"> a navigation mark at long range.</w:delText>
        </w:r>
      </w:del>
    </w:p>
    <w:p w14:paraId="596DE99B" w14:textId="444EB1F2" w:rsidR="00E456DC" w:rsidDel="009F38AF" w:rsidRDefault="00E456DC" w:rsidP="006E3938">
      <w:pPr>
        <w:pStyle w:val="AnnexHead5"/>
        <w:rPr>
          <w:del w:id="407" w:author="Paul Mueller" w:date="2025-04-08T12:19:00Z"/>
        </w:rPr>
      </w:pPr>
      <w:del w:id="408" w:author="Paul Mueller" w:date="2025-04-08T12:19:00Z">
        <w:r w:rsidDel="009F38AF">
          <w:delText>Landfall</w:delText>
        </w:r>
      </w:del>
    </w:p>
    <w:p w14:paraId="68A7CA01" w14:textId="494B70D1" w:rsidR="00E456DC" w:rsidDel="009F38AF" w:rsidRDefault="00E456DC" w:rsidP="00133482">
      <w:pPr>
        <w:pStyle w:val="BodyText"/>
        <w:rPr>
          <w:del w:id="409" w:author="Paul Mueller" w:date="2025-04-08T12:19:00Z"/>
        </w:rPr>
      </w:pPr>
      <w:del w:id="410" w:author="Paul Mueller" w:date="2025-04-08T12:19:00Z">
        <w:r w:rsidDel="009F38AF">
          <w:delText xml:space="preserve">A racon can be sited to enhance the </w:delText>
        </w:r>
        <w:r w:rsidRPr="00133482" w:rsidDel="009F38AF">
          <w:delText>response</w:delText>
        </w:r>
        <w:r w:rsidDel="009F38AF">
          <w:delText xml:space="preserve"> of a mark that is the first to be seen during an approach from the open sea to a part of the coast.</w:delText>
        </w:r>
      </w:del>
    </w:p>
    <w:p w14:paraId="07FD7B62" w14:textId="56774064" w:rsidR="00E456DC" w:rsidDel="009F38AF" w:rsidRDefault="00E456DC" w:rsidP="006E3938">
      <w:pPr>
        <w:pStyle w:val="AnnexHead5"/>
        <w:rPr>
          <w:del w:id="411" w:author="Paul Mueller" w:date="2025-04-08T12:19:00Z"/>
        </w:rPr>
      </w:pPr>
      <w:del w:id="412" w:author="Paul Mueller" w:date="2025-04-08T12:19:00Z">
        <w:r w:rsidDel="009F38AF">
          <w:delText>Inconspicuous Coastline Marking</w:delText>
        </w:r>
      </w:del>
    </w:p>
    <w:p w14:paraId="22730B1C" w14:textId="00F9EE3E" w:rsidR="00E456DC" w:rsidDel="009F38AF" w:rsidRDefault="00E456DC" w:rsidP="00133482">
      <w:pPr>
        <w:pStyle w:val="BodyText"/>
        <w:rPr>
          <w:del w:id="413" w:author="Paul Mueller" w:date="2025-04-08T12:19:00Z"/>
        </w:rPr>
      </w:pPr>
      <w:del w:id="414" w:author="Paul Mueller" w:date="2025-04-08T12:19:00Z">
        <w:r w:rsidDel="009F38AF">
          <w:delText xml:space="preserve">A racon can be mounted </w:delText>
        </w:r>
        <w:r w:rsidRPr="00133482" w:rsidDel="009F38AF">
          <w:delText>near</w:delText>
        </w:r>
        <w:r w:rsidDel="009F38AF">
          <w:delText xml:space="preserve"> the shore to mark a coastline that has no significant features or is difficult to distinguish or identify on a radar display.</w:delText>
        </w:r>
      </w:del>
    </w:p>
    <w:p w14:paraId="327E06F7" w14:textId="0F90829C" w:rsidR="00E456DC" w:rsidDel="009F38AF" w:rsidRDefault="00E456DC" w:rsidP="006E3938">
      <w:pPr>
        <w:pStyle w:val="AnnexHead5"/>
        <w:rPr>
          <w:del w:id="415" w:author="Paul Mueller" w:date="2025-04-08T12:19:00Z"/>
        </w:rPr>
      </w:pPr>
      <w:del w:id="416" w:author="Paul Mueller" w:date="2025-04-08T12:19:00Z">
        <w:r w:rsidDel="009F38AF">
          <w:delText>Short Range Navigation</w:delText>
        </w:r>
      </w:del>
    </w:p>
    <w:p w14:paraId="27DE0ABF" w14:textId="7D56DD8C" w:rsidR="00E456DC" w:rsidDel="009F38AF" w:rsidRDefault="00E456DC" w:rsidP="00133482">
      <w:pPr>
        <w:pStyle w:val="BodyText"/>
        <w:rPr>
          <w:del w:id="417" w:author="Paul Mueller" w:date="2025-04-08T12:19:00Z"/>
        </w:rPr>
      </w:pPr>
      <w:del w:id="418" w:author="Paul Mueller" w:date="2025-04-08T12:19:00Z">
        <w:r w:rsidDel="009F38AF">
          <w:delText xml:space="preserve">A short-range racon can </w:delText>
        </w:r>
        <w:r w:rsidRPr="00133482" w:rsidDel="009F38AF">
          <w:delText>be</w:delText>
        </w:r>
        <w:r w:rsidDel="009F38AF">
          <w:delText xml:space="preserve"> used to identify a local feature of interest (e.g. a harbour entrance).</w:delText>
        </w:r>
      </w:del>
    </w:p>
    <w:p w14:paraId="0C4F1323" w14:textId="6DAA1B48" w:rsidR="00E456DC" w:rsidDel="009F38AF" w:rsidRDefault="00E456DC" w:rsidP="006E3938">
      <w:pPr>
        <w:pStyle w:val="AnnexHead5"/>
        <w:rPr>
          <w:del w:id="419" w:author="Paul Mueller" w:date="2025-04-08T12:19:00Z"/>
        </w:rPr>
      </w:pPr>
      <w:del w:id="420" w:author="Paul Mueller" w:date="2025-04-08T12:19:00Z">
        <w:r w:rsidDel="009F38AF">
          <w:delText>Leading Line</w:delText>
        </w:r>
      </w:del>
    </w:p>
    <w:p w14:paraId="509DDFB5" w14:textId="4B64E442" w:rsidR="00E456DC" w:rsidDel="009F38AF" w:rsidRDefault="00E456DC" w:rsidP="00133482">
      <w:pPr>
        <w:pStyle w:val="BodyText"/>
        <w:rPr>
          <w:del w:id="421" w:author="Paul Mueller" w:date="2025-04-08T12:19:00Z"/>
        </w:rPr>
      </w:pPr>
      <w:del w:id="422" w:author="Paul Mueller" w:date="2025-04-08T12:19:00Z">
        <w:r w:rsidDel="009F38AF">
          <w:delText>Two racons, or a racon and radar reflector, separated by an adequate distance, can be used to define a leading line on a radar display.  A vessel using the leading line can then follow an accurate course even in poor visibility.</w:delText>
        </w:r>
      </w:del>
    </w:p>
    <w:p w14:paraId="539C1338" w14:textId="244F2612" w:rsidR="00E456DC" w:rsidDel="009F38AF" w:rsidRDefault="00E456DC" w:rsidP="006E3938">
      <w:pPr>
        <w:pStyle w:val="AnnexHead5"/>
        <w:rPr>
          <w:del w:id="423" w:author="Paul Mueller" w:date="2025-04-08T12:19:00Z"/>
        </w:rPr>
      </w:pPr>
      <w:del w:id="424" w:author="Paul Mueller" w:date="2025-04-08T12:19:00Z">
        <w:r w:rsidRPr="00AB3E9E" w:rsidDel="009F38AF">
          <w:delText>New</w:delText>
        </w:r>
        <w:r w:rsidDel="009F38AF">
          <w:delText xml:space="preserve"> Danger</w:delText>
        </w:r>
      </w:del>
    </w:p>
    <w:p w14:paraId="259A3DD6" w14:textId="08DEB6DF" w:rsidR="00E456DC" w:rsidDel="009F38AF" w:rsidRDefault="00E456DC" w:rsidP="00133482">
      <w:pPr>
        <w:pStyle w:val="BodyText"/>
        <w:rPr>
          <w:del w:id="425" w:author="Paul Mueller" w:date="2025-04-08T12:19:00Z"/>
        </w:rPr>
      </w:pPr>
      <w:del w:id="426" w:author="Paul Mueller" w:date="2025-04-08T12:19:00Z">
        <w:r w:rsidDel="009F38AF">
          <w:delText>A racon can be used to mark a new danger, such as a wreck. When a racon is used in this way it should be coded with the Morse letter "D" and show a signal length of one nautical mile on the radar display.</w:delText>
        </w:r>
      </w:del>
    </w:p>
    <w:p w14:paraId="29430333" w14:textId="020DA7E3" w:rsidR="00E456DC" w:rsidDel="009F38AF" w:rsidRDefault="00E456DC" w:rsidP="006E3938">
      <w:pPr>
        <w:pStyle w:val="AnnexHead5"/>
        <w:rPr>
          <w:del w:id="427" w:author="Paul Mueller" w:date="2025-04-08T12:19:00Z"/>
        </w:rPr>
      </w:pPr>
      <w:del w:id="428" w:author="Paul Mueller" w:date="2025-04-08T12:19:00Z">
        <w:r w:rsidDel="009F38AF">
          <w:delText xml:space="preserve">Bridge Marking </w:delText>
        </w:r>
      </w:del>
    </w:p>
    <w:p w14:paraId="0ADE87CF" w14:textId="4AEABBAE" w:rsidR="00E456DC" w:rsidDel="009F38AF" w:rsidRDefault="00E456DC" w:rsidP="00133482">
      <w:pPr>
        <w:pStyle w:val="BodyText"/>
        <w:rPr>
          <w:del w:id="429" w:author="Paul Mueller" w:date="2025-04-08T12:19:00Z"/>
        </w:rPr>
      </w:pPr>
      <w:del w:id="430" w:author="Paul Mueller" w:date="2025-04-08T12:19:00Z">
        <w:r w:rsidDel="009F38AF">
          <w:delText xml:space="preserve">A racon can be used to indicate the </w:delText>
        </w:r>
        <w:r w:rsidRPr="00133482" w:rsidDel="009F38AF">
          <w:delText>navigable</w:delText>
        </w:r>
        <w:r w:rsidDel="009F38AF">
          <w:delText xml:space="preserve"> channel under a bridge by placing it above the best point of passage (IALA Recommendation O-113, For the marking of fixed bridges</w:delText>
        </w:r>
        <w:r w:rsidR="00A46392" w:rsidDel="009F38AF">
          <w:delText xml:space="preserve"> over navigable waters</w:delText>
        </w:r>
        <w:r w:rsidDel="009F38AF">
          <w:delText>).</w:delText>
        </w:r>
      </w:del>
    </w:p>
    <w:p w14:paraId="160CC03B" w14:textId="40CDE702" w:rsidR="00E456DC" w:rsidDel="009F38AF" w:rsidRDefault="00E456DC" w:rsidP="00A46392">
      <w:pPr>
        <w:pStyle w:val="BodyText"/>
        <w:rPr>
          <w:del w:id="431" w:author="Paul Mueller" w:date="2025-04-08T12:19:00Z"/>
        </w:rPr>
      </w:pPr>
      <w:del w:id="432" w:author="Paul Mueller" w:date="2025-04-08T12:19:00Z">
        <w:r w:rsidDel="009F38AF">
          <w:delText xml:space="preserve">Although bridges crossing fairways are usually clearly recognizable on a radar display, channel boundaries or bridge piers are seldom displayed so clearly.  Racons, shielded to provide directional responses, can also be provided to mark traffic separation </w:delText>
        </w:r>
        <w:r w:rsidRPr="00A46392" w:rsidDel="009F38AF">
          <w:delText>lanes</w:delText>
        </w:r>
        <w:r w:rsidDel="009F38AF">
          <w:delText xml:space="preserve"> between bridge piers.</w:delText>
        </w:r>
      </w:del>
    </w:p>
    <w:p w14:paraId="02375B79" w14:textId="1ED44F98" w:rsidR="00E456DC" w:rsidDel="009F38AF" w:rsidRDefault="00E456DC" w:rsidP="006E3938">
      <w:pPr>
        <w:pStyle w:val="AnnexHead5"/>
        <w:rPr>
          <w:del w:id="433" w:author="Paul Mueller" w:date="2025-04-08T12:19:00Z"/>
        </w:rPr>
      </w:pPr>
      <w:del w:id="434" w:author="Paul Mueller" w:date="2025-04-08T12:19:00Z">
        <w:r w:rsidDel="009F38AF">
          <w:delText xml:space="preserve">Offshore structures </w:delText>
        </w:r>
      </w:del>
    </w:p>
    <w:p w14:paraId="20BCE1BD" w14:textId="3E0274FD" w:rsidR="00E456DC" w:rsidDel="009F38AF" w:rsidRDefault="00E456DC" w:rsidP="00A46392">
      <w:pPr>
        <w:pStyle w:val="BodyText"/>
        <w:rPr>
          <w:del w:id="435" w:author="Paul Mueller" w:date="2025-04-08T12:19:00Z"/>
        </w:rPr>
      </w:pPr>
      <w:del w:id="436" w:author="Paul Mueller" w:date="2025-04-08T12:19:00Z">
        <w:r w:rsidDel="009F38AF">
          <w:delText>A racon can be fitted where there is a requirement to identify a particular offshore structure.  The relevant authority will determine its range and code.  Any racon on a temporary uncharted structure shall be coded with the Morse letter "D" and show a signal length of one nautical mile on the radar display.  (IALA Recommendation O-114, For the</w:delText>
        </w:r>
        <w:r w:rsidR="005248D7" w:rsidDel="009F38AF">
          <w:delText xml:space="preserve"> marking of offshore structures</w:delText>
        </w:r>
        <w:r w:rsidDel="009F38AF">
          <w:delText>).</w:delText>
        </w:r>
      </w:del>
    </w:p>
    <w:p w14:paraId="092CCCA8" w14:textId="1217972C" w:rsidR="00E456DC" w:rsidDel="009F38AF" w:rsidRDefault="00E456DC" w:rsidP="006E3938">
      <w:pPr>
        <w:pStyle w:val="AnnexHead5"/>
        <w:rPr>
          <w:del w:id="437" w:author="Paul Mueller" w:date="2025-04-08T12:19:00Z"/>
        </w:rPr>
      </w:pPr>
      <w:del w:id="438" w:author="Paul Mueller" w:date="2025-04-08T12:19:00Z">
        <w:r w:rsidDel="009F38AF">
          <w:delText>Routing Schemes</w:delText>
        </w:r>
      </w:del>
    </w:p>
    <w:p w14:paraId="16B40DF8" w14:textId="0E268ED2" w:rsidR="00E456DC" w:rsidDel="009F38AF" w:rsidRDefault="00E456DC" w:rsidP="00A46392">
      <w:pPr>
        <w:pStyle w:val="BodyText"/>
        <w:rPr>
          <w:del w:id="439" w:author="Paul Mueller" w:date="2025-04-08T12:19:00Z"/>
        </w:rPr>
      </w:pPr>
      <w:del w:id="440" w:author="Paul Mueller" w:date="2025-04-08T12:19:00Z">
        <w:r w:rsidDel="009F38AF">
          <w:delText xml:space="preserve">A racon can be </w:delText>
        </w:r>
        <w:r w:rsidRPr="00A46392" w:rsidDel="009F38AF">
          <w:delText>used</w:delText>
        </w:r>
        <w:r w:rsidDel="009F38AF">
          <w:delText xml:space="preserve"> in a traffic routing scheme, or to mark an area to be avoided.</w:delText>
        </w:r>
      </w:del>
    </w:p>
    <w:p w14:paraId="14889AC5" w14:textId="0FA77760" w:rsidR="00E456DC" w:rsidRPr="005248D7" w:rsidDel="009F38AF" w:rsidRDefault="00E456DC" w:rsidP="006E3938">
      <w:pPr>
        <w:pStyle w:val="AnnexHead5"/>
        <w:rPr>
          <w:del w:id="441" w:author="Paul Mueller" w:date="2025-04-08T12:19:00Z"/>
        </w:rPr>
      </w:pPr>
      <w:del w:id="442" w:author="Paul Mueller" w:date="2025-04-08T12:19:00Z">
        <w:r w:rsidRPr="005248D7" w:rsidDel="009F38AF">
          <w:delText>Turning Mark</w:delText>
        </w:r>
      </w:del>
    </w:p>
    <w:p w14:paraId="57A62978" w14:textId="2941C12E" w:rsidR="00E456DC" w:rsidDel="009F38AF" w:rsidRDefault="00E456DC" w:rsidP="00A46392">
      <w:pPr>
        <w:pStyle w:val="BodyText"/>
        <w:rPr>
          <w:del w:id="443" w:author="Paul Mueller" w:date="2025-04-08T12:19:00Z"/>
        </w:rPr>
      </w:pPr>
      <w:del w:id="444" w:author="Paul Mueller" w:date="2025-04-08T12:19:00Z">
        <w:r w:rsidDel="009F38AF">
          <w:delText xml:space="preserve">A racon can be used to </w:delText>
        </w:r>
        <w:r w:rsidRPr="00A46392" w:rsidDel="009F38AF">
          <w:delText>control</w:delText>
        </w:r>
        <w:r w:rsidDel="009F38AF">
          <w:delText xml:space="preserve"> the radius of a turn by keeping it at a fixed range during the manoeuvre.</w:delText>
        </w:r>
      </w:del>
    </w:p>
    <w:p w14:paraId="1C91B963" w14:textId="4CC8171A" w:rsidR="00E456DC" w:rsidDel="009F38AF" w:rsidRDefault="00E456DC" w:rsidP="006E3938">
      <w:pPr>
        <w:pStyle w:val="AnnexHead4"/>
        <w:rPr>
          <w:del w:id="445" w:author="Paul Mueller" w:date="2025-04-08T12:19:00Z"/>
        </w:rPr>
      </w:pPr>
      <w:del w:id="446" w:author="Paul Mueller" w:date="2025-04-08T12:19:00Z">
        <w:r w:rsidDel="009F38AF">
          <w:delText>Environment</w:delText>
        </w:r>
      </w:del>
    </w:p>
    <w:p w14:paraId="1D81C7CF" w14:textId="1721E5E3" w:rsidR="00E456DC" w:rsidDel="009F38AF" w:rsidRDefault="00E456DC" w:rsidP="00AB3E9E">
      <w:pPr>
        <w:pStyle w:val="BodyText"/>
        <w:rPr>
          <w:del w:id="447" w:author="Paul Mueller" w:date="2025-04-08T12:19:00Z"/>
        </w:rPr>
      </w:pPr>
      <w:del w:id="448" w:author="Paul Mueller" w:date="2025-04-08T12:19:00Z">
        <w:r w:rsidDel="009F38AF">
          <w:delText xml:space="preserve">The </w:delText>
        </w:r>
        <w:r w:rsidRPr="00AB3E9E" w:rsidDel="009F38AF">
          <w:delText>environment</w:delText>
        </w:r>
        <w:r w:rsidDel="009F38AF">
          <w:delText xml:space="preserve"> in which a racon operates will also affect its usefulness in the following ways.</w:delText>
        </w:r>
      </w:del>
    </w:p>
    <w:p w14:paraId="16DB168F" w14:textId="7603EB95" w:rsidR="00E456DC" w:rsidDel="009F38AF" w:rsidRDefault="00E456DC" w:rsidP="006E3938">
      <w:pPr>
        <w:pStyle w:val="AnnexHead5"/>
        <w:rPr>
          <w:del w:id="449" w:author="Paul Mueller" w:date="2025-04-08T12:19:00Z"/>
        </w:rPr>
      </w:pPr>
      <w:del w:id="450" w:author="Paul Mueller" w:date="2025-04-08T12:19:00Z">
        <w:r w:rsidDel="009F38AF">
          <w:delText>Normal Environment</w:delText>
        </w:r>
      </w:del>
    </w:p>
    <w:p w14:paraId="6DFD34ED" w14:textId="141142A2" w:rsidR="00E456DC" w:rsidDel="009F38AF" w:rsidRDefault="00E456DC" w:rsidP="00AB3E9E">
      <w:pPr>
        <w:pStyle w:val="BodyText"/>
        <w:rPr>
          <w:del w:id="451" w:author="Paul Mueller" w:date="2025-04-08T12:19:00Z"/>
        </w:rPr>
      </w:pPr>
      <w:del w:id="452" w:author="Paul Mueller" w:date="2025-04-08T12:19:00Z">
        <w:r w:rsidDel="009F38AF">
          <w:delText>In this situation the racon can be expected to perform in accordance with the parameters set out in IMO Resolution A.615(15).</w:delText>
        </w:r>
      </w:del>
    </w:p>
    <w:p w14:paraId="1870E478" w14:textId="75360987" w:rsidR="0093793A" w:rsidDel="009F38AF" w:rsidRDefault="0093793A" w:rsidP="00AB3E9E">
      <w:pPr>
        <w:pStyle w:val="BodyText"/>
        <w:rPr>
          <w:del w:id="453" w:author="Paul Mueller" w:date="2025-04-08T12:19:00Z"/>
        </w:rPr>
      </w:pPr>
    </w:p>
    <w:p w14:paraId="25E46528" w14:textId="49437D14" w:rsidR="00E456DC" w:rsidDel="009F38AF" w:rsidRDefault="00E456DC" w:rsidP="006E3938">
      <w:pPr>
        <w:pStyle w:val="AnnexHead5"/>
        <w:rPr>
          <w:del w:id="454" w:author="Paul Mueller" w:date="2025-04-08T12:19:00Z"/>
        </w:rPr>
      </w:pPr>
      <w:del w:id="455" w:author="Paul Mueller" w:date="2025-04-08T12:19:00Z">
        <w:r w:rsidDel="009F38AF">
          <w:delText xml:space="preserve">Sea Clutter Masking  </w:delText>
        </w:r>
        <w:bookmarkStart w:id="456" w:name="_Ref529351941"/>
        <w:r w:rsidR="0093793A" w:rsidDel="009F38AF">
          <w:rPr>
            <w:rStyle w:val="FootnoteReference"/>
          </w:rPr>
          <w:footnoteReference w:id="2"/>
        </w:r>
        <w:bookmarkEnd w:id="456"/>
      </w:del>
    </w:p>
    <w:p w14:paraId="46096927" w14:textId="5DBD73F3" w:rsidR="00E456DC" w:rsidDel="009F38AF" w:rsidRDefault="00E456DC" w:rsidP="00AB3E9E">
      <w:pPr>
        <w:pStyle w:val="BodyText"/>
        <w:rPr>
          <w:del w:id="459" w:author="Paul Mueller" w:date="2025-04-08T12:19:00Z"/>
        </w:rPr>
      </w:pPr>
      <w:del w:id="460" w:author="Paul Mueller" w:date="2025-04-08T12:19:00Z">
        <w:r w:rsidDel="009F38AF">
          <w:delText xml:space="preserve">This effect is variable </w:delText>
        </w:r>
        <w:r w:rsidRPr="00AB3E9E" w:rsidDel="009F38AF">
          <w:delText>and</w:delText>
        </w:r>
        <w:r w:rsidDel="009F38AF">
          <w:delText xml:space="preserve"> depends on the sea conditions and the height of the radar antenna. The response from a racon can be obscured by radar returns from the waves in the sea.</w:delText>
        </w:r>
      </w:del>
    </w:p>
    <w:p w14:paraId="7213CACA" w14:textId="43B4FF15" w:rsidR="00E456DC" w:rsidDel="009F38AF" w:rsidRDefault="0093793A" w:rsidP="006E3938">
      <w:pPr>
        <w:pStyle w:val="AnnexHead5"/>
        <w:rPr>
          <w:del w:id="461" w:author="Paul Mueller" w:date="2025-04-08T12:19:00Z"/>
        </w:rPr>
      </w:pPr>
      <w:del w:id="462" w:author="Paul Mueller" w:date="2025-04-08T12:19:00Z">
        <w:r w:rsidDel="009F38AF">
          <w:delText xml:space="preserve">Land and Pack Ice Masking </w:delText>
        </w:r>
        <w:r w:rsidRPr="0093793A" w:rsidDel="009F38AF">
          <w:rPr>
            <w:vertAlign w:val="superscript"/>
          </w:rPr>
          <w:fldChar w:fldCharType="begin"/>
        </w:r>
        <w:r w:rsidRPr="0093793A" w:rsidDel="009F38AF">
          <w:rPr>
            <w:vertAlign w:val="superscript"/>
          </w:rPr>
          <w:delInstrText xml:space="preserve"> NOTEREF _Ref529351941 \h </w:delInstrText>
        </w:r>
        <w:r w:rsidDel="009F38AF">
          <w:rPr>
            <w:vertAlign w:val="superscript"/>
          </w:rPr>
          <w:delInstrText xml:space="preserve"> \* MERGEFORMAT </w:delInstrText>
        </w:r>
        <w:r w:rsidRPr="0093793A" w:rsidDel="009F38AF">
          <w:rPr>
            <w:vertAlign w:val="superscript"/>
          </w:rPr>
        </w:r>
        <w:r w:rsidRPr="0093793A" w:rsidDel="009F38AF">
          <w:rPr>
            <w:vertAlign w:val="superscript"/>
          </w:rPr>
          <w:fldChar w:fldCharType="separate"/>
        </w:r>
        <w:r w:rsidR="000D07AC" w:rsidDel="009F38AF">
          <w:rPr>
            <w:vertAlign w:val="superscript"/>
          </w:rPr>
          <w:delText>1</w:delText>
        </w:r>
        <w:r w:rsidRPr="0093793A" w:rsidDel="009F38AF">
          <w:rPr>
            <w:vertAlign w:val="superscript"/>
          </w:rPr>
          <w:fldChar w:fldCharType="end"/>
        </w:r>
      </w:del>
    </w:p>
    <w:p w14:paraId="7C57AE7A" w14:textId="5CA8B5E3" w:rsidR="00E456DC" w:rsidDel="009F38AF" w:rsidRDefault="00E456DC" w:rsidP="00AB3E9E">
      <w:pPr>
        <w:pStyle w:val="BodyText"/>
        <w:rPr>
          <w:del w:id="463" w:author="Paul Mueller" w:date="2025-04-08T12:19:00Z"/>
        </w:rPr>
      </w:pPr>
      <w:del w:id="464" w:author="Paul Mueller" w:date="2025-04-08T12:19:00Z">
        <w:r w:rsidDel="009F38AF">
          <w:delText>Land or pack ice near a racon can cause sufficient clutter to mask a racon response.  Pack ice can also distort the appearance of a shoreline on a radar display.</w:delText>
        </w:r>
      </w:del>
    </w:p>
    <w:p w14:paraId="4ACD6B57" w14:textId="2DCE55C1" w:rsidR="00E456DC" w:rsidDel="009F38AF" w:rsidRDefault="00E456DC" w:rsidP="006E3938">
      <w:pPr>
        <w:pStyle w:val="AnnexHead5"/>
        <w:rPr>
          <w:del w:id="465" w:author="Paul Mueller" w:date="2025-04-08T12:19:00Z"/>
        </w:rPr>
      </w:pPr>
      <w:del w:id="466" w:author="Paul Mueller" w:date="2025-04-08T12:19:00Z">
        <w:r w:rsidDel="009F38AF">
          <w:delText>Target M</w:delText>
        </w:r>
        <w:r w:rsidR="006F44C0" w:rsidDel="009F38AF">
          <w:delText xml:space="preserve">asking in Congested Waterways </w:delText>
        </w:r>
        <w:r w:rsidR="0093793A" w:rsidRPr="0093793A" w:rsidDel="009F38AF">
          <w:rPr>
            <w:vertAlign w:val="superscript"/>
          </w:rPr>
          <w:fldChar w:fldCharType="begin"/>
        </w:r>
        <w:r w:rsidR="0093793A" w:rsidRPr="0093793A" w:rsidDel="009F38AF">
          <w:rPr>
            <w:vertAlign w:val="superscript"/>
          </w:rPr>
          <w:delInstrText xml:space="preserve"> NOTEREF _Ref529351941 \h </w:delInstrText>
        </w:r>
        <w:r w:rsidR="0093793A" w:rsidDel="009F38AF">
          <w:rPr>
            <w:vertAlign w:val="superscript"/>
          </w:rPr>
          <w:delInstrText xml:space="preserve"> \* MERGEFORMAT </w:delInstrText>
        </w:r>
        <w:r w:rsidR="0093793A" w:rsidRPr="0093793A" w:rsidDel="009F38AF">
          <w:rPr>
            <w:vertAlign w:val="superscript"/>
          </w:rPr>
        </w:r>
        <w:r w:rsidR="0093793A" w:rsidRPr="0093793A" w:rsidDel="009F38AF">
          <w:rPr>
            <w:vertAlign w:val="superscript"/>
          </w:rPr>
          <w:fldChar w:fldCharType="separate"/>
        </w:r>
        <w:r w:rsidR="000D07AC" w:rsidDel="009F38AF">
          <w:rPr>
            <w:vertAlign w:val="superscript"/>
          </w:rPr>
          <w:delText>1</w:delText>
        </w:r>
        <w:r w:rsidR="0093793A" w:rsidRPr="0093793A" w:rsidDel="009F38AF">
          <w:rPr>
            <w:vertAlign w:val="superscript"/>
          </w:rPr>
          <w:fldChar w:fldCharType="end"/>
        </w:r>
      </w:del>
    </w:p>
    <w:p w14:paraId="68DA7170" w14:textId="636C0FAA" w:rsidR="00E72EEC" w:rsidDel="009F38AF" w:rsidRDefault="00E456DC" w:rsidP="00AB3E9E">
      <w:pPr>
        <w:pStyle w:val="BodyText"/>
        <w:rPr>
          <w:del w:id="467" w:author="Paul Mueller" w:date="2025-04-08T12:19:00Z"/>
        </w:rPr>
      </w:pPr>
      <w:del w:id="468" w:author="Paul Mueller" w:date="2025-04-08T12:19:00Z">
        <w:r w:rsidDel="009F38AF">
          <w:delText>Under certain conditions, in busy waterways, racon responses may mask important radar targets.</w:delText>
        </w:r>
      </w:del>
    </w:p>
    <w:p w14:paraId="5DAA93C7" w14:textId="32E4AF61" w:rsidR="00E72EEC" w:rsidDel="009F38AF" w:rsidRDefault="00E72EEC">
      <w:pPr>
        <w:spacing w:after="200" w:line="276" w:lineRule="auto"/>
        <w:rPr>
          <w:del w:id="469" w:author="Paul Mueller" w:date="2025-04-08T12:19:00Z"/>
          <w:sz w:val="22"/>
        </w:rPr>
      </w:pPr>
      <w:del w:id="470" w:author="Paul Mueller" w:date="2025-04-08T12:19:00Z">
        <w:r w:rsidDel="009F38AF">
          <w:br w:type="page"/>
        </w:r>
      </w:del>
    </w:p>
    <w:p w14:paraId="4929EB8C" w14:textId="6CD80B04" w:rsidR="00D45398" w:rsidDel="009F38AF" w:rsidRDefault="006C1D91" w:rsidP="006E3938">
      <w:pPr>
        <w:pStyle w:val="AnnexHead2"/>
        <w:rPr>
          <w:del w:id="471" w:author="Paul Mueller" w:date="2025-04-08T12:19:00Z"/>
        </w:rPr>
      </w:pPr>
      <w:bookmarkStart w:id="472" w:name="_Ref529350300"/>
      <w:bookmarkStart w:id="473" w:name="_Toc62552975"/>
      <w:del w:id="474" w:author="Paul Mueller" w:date="2025-04-08T12:19:00Z">
        <w:r w:rsidDel="009F38AF">
          <w:delText xml:space="preserve">Part 3  - </w:delText>
        </w:r>
        <w:bookmarkEnd w:id="472"/>
        <w:r w:rsidR="0096748B" w:rsidDel="009F38AF">
          <w:delText>Characteristics</w:delText>
        </w:r>
        <w:bookmarkEnd w:id="473"/>
      </w:del>
    </w:p>
    <w:p w14:paraId="683E478D" w14:textId="679842FE" w:rsidR="00D45398" w:rsidDel="009F38AF" w:rsidRDefault="00D45398" w:rsidP="006E3938">
      <w:pPr>
        <w:pStyle w:val="AnnexHead3"/>
        <w:rPr>
          <w:del w:id="475" w:author="Paul Mueller" w:date="2025-04-08T12:19:00Z"/>
        </w:rPr>
      </w:pPr>
      <w:bookmarkStart w:id="476" w:name="_Toc62552976"/>
      <w:del w:id="477" w:author="Paul Mueller" w:date="2025-04-08T12:19:00Z">
        <w:r w:rsidDel="009F38AF">
          <w:delText>General</w:delText>
        </w:r>
        <w:bookmarkEnd w:id="476"/>
      </w:del>
    </w:p>
    <w:p w14:paraId="26D7C2D9" w14:textId="574EFFC3" w:rsidR="00AD7D7B" w:rsidRPr="00AD7D7B" w:rsidDel="009F38AF" w:rsidRDefault="00AD7D7B" w:rsidP="00AD7D7B">
      <w:pPr>
        <w:pStyle w:val="Heading2separationline"/>
        <w:rPr>
          <w:del w:id="478" w:author="Paul Mueller" w:date="2025-04-08T12:19:00Z"/>
          <w:lang w:eastAsia="en-GB"/>
        </w:rPr>
      </w:pPr>
    </w:p>
    <w:p w14:paraId="384BE96E" w14:textId="5750B24C" w:rsidR="00D45398" w:rsidDel="009F38AF" w:rsidRDefault="00D45398" w:rsidP="00D45398">
      <w:pPr>
        <w:pStyle w:val="BodyText"/>
        <w:rPr>
          <w:del w:id="479" w:author="Paul Mueller" w:date="2025-04-08T12:19:00Z"/>
        </w:rPr>
      </w:pPr>
      <w:del w:id="480" w:author="Paul Mueller" w:date="2025-04-08T12:19:00Z">
        <w:r w:rsidDel="009F38AF">
          <w:delText>This section describes Characteristics of Racons.</w:delText>
        </w:r>
      </w:del>
    </w:p>
    <w:p w14:paraId="5346E871" w14:textId="69BF793B" w:rsidR="00D45398" w:rsidDel="009F38AF" w:rsidRDefault="00D45398" w:rsidP="006E3938">
      <w:pPr>
        <w:pStyle w:val="AnnexHead3"/>
        <w:rPr>
          <w:del w:id="481" w:author="Paul Mueller" w:date="2025-04-08T12:19:00Z"/>
        </w:rPr>
      </w:pPr>
      <w:bookmarkStart w:id="482" w:name="_Toc62552977"/>
      <w:del w:id="483" w:author="Paul Mueller" w:date="2025-04-08T12:19:00Z">
        <w:r w:rsidDel="009F38AF">
          <w:delText>Effective Sensitivity and Effective Radiated Power</w:delText>
        </w:r>
        <w:bookmarkEnd w:id="482"/>
      </w:del>
    </w:p>
    <w:p w14:paraId="3E5ACA96" w14:textId="719AC271" w:rsidR="00AD7D7B" w:rsidRPr="00AD7D7B" w:rsidDel="009F38AF" w:rsidRDefault="00AD7D7B" w:rsidP="00AD7D7B">
      <w:pPr>
        <w:pStyle w:val="Heading2separationline"/>
        <w:rPr>
          <w:del w:id="484" w:author="Paul Mueller" w:date="2025-04-08T12:19:00Z"/>
          <w:lang w:eastAsia="en-GB"/>
        </w:rPr>
      </w:pPr>
    </w:p>
    <w:p w14:paraId="62501BD4" w14:textId="0DC1EC0D" w:rsidR="00D45398" w:rsidDel="009F38AF" w:rsidRDefault="00D45398" w:rsidP="00215278">
      <w:pPr>
        <w:pStyle w:val="BodyText"/>
        <w:rPr>
          <w:del w:id="485" w:author="Paul Mueller" w:date="2025-04-08T12:19:00Z"/>
        </w:rPr>
      </w:pPr>
      <w:del w:id="486" w:author="Paul Mueller" w:date="2025-04-08T12:19:00Z">
        <w:r w:rsidDel="009F38AF">
          <w:delText xml:space="preserve">The radar detection range of a racon can be increased or decreased by changing the effective sensitivity or effective radiated power of the </w:delText>
        </w:r>
        <w:r w:rsidRPr="00215278" w:rsidDel="009F38AF">
          <w:delText>racon</w:delText>
        </w:r>
        <w:r w:rsidDel="009F38AF">
          <w:delText>. Higher effective radiated power of the racon can improve the probability of detection by a radar in clutter conditions. An increase in the racon antenna gain increases the effective sensitivity and the effective radiated power. As a consequence</w:delText>
        </w:r>
        <w:r w:rsidR="0069671C" w:rsidDel="009F38AF">
          <w:delText>,</w:delText>
        </w:r>
        <w:r w:rsidDel="009F38AF">
          <w:delText xml:space="preserve"> there may be reductions in the vertical and horizontal beam widths of the racon antenna.</w:delText>
        </w:r>
      </w:del>
    </w:p>
    <w:p w14:paraId="3648799F" w14:textId="3AF5E379" w:rsidR="00D45398" w:rsidDel="009F38AF" w:rsidRDefault="00D45398" w:rsidP="006E3938">
      <w:pPr>
        <w:pStyle w:val="AnnexHead3"/>
        <w:rPr>
          <w:del w:id="487" w:author="Paul Mueller" w:date="2025-04-08T12:19:00Z"/>
        </w:rPr>
      </w:pPr>
      <w:bookmarkStart w:id="488" w:name="_Toc62552978"/>
      <w:del w:id="489" w:author="Paul Mueller" w:date="2025-04-08T12:19:00Z">
        <w:r w:rsidDel="009F38AF">
          <w:delText>Sidelobe suppression</w:delText>
        </w:r>
        <w:bookmarkEnd w:id="488"/>
      </w:del>
    </w:p>
    <w:p w14:paraId="3C1AA878" w14:textId="06246A8F" w:rsidR="00AD7D7B" w:rsidRPr="00AD7D7B" w:rsidDel="009F38AF" w:rsidRDefault="00AD7D7B" w:rsidP="00AD7D7B">
      <w:pPr>
        <w:pStyle w:val="Heading2separationline"/>
        <w:rPr>
          <w:del w:id="490" w:author="Paul Mueller" w:date="2025-04-08T12:19:00Z"/>
          <w:lang w:eastAsia="en-GB"/>
        </w:rPr>
      </w:pPr>
    </w:p>
    <w:p w14:paraId="156E87EE" w14:textId="33B96D2E" w:rsidR="00D45398" w:rsidDel="009F38AF" w:rsidRDefault="00D45398" w:rsidP="00215278">
      <w:pPr>
        <w:pStyle w:val="BodyText"/>
        <w:rPr>
          <w:del w:id="491" w:author="Paul Mueller" w:date="2025-04-08T12:19:00Z"/>
        </w:rPr>
      </w:pPr>
      <w:del w:id="492" w:author="Paul Mueller" w:date="2025-04-08T12:19:00Z">
        <w:r w:rsidDel="009F38AF">
          <w:delText xml:space="preserve">A vessel passing a racon at close range, perhaps 0.5 nautical miles or less may trigger the racon with the radar antenna sidelobes, hence causing </w:delText>
        </w:r>
        <w:r w:rsidRPr="00215278" w:rsidDel="009F38AF">
          <w:delText>interference</w:delText>
        </w:r>
        <w:r w:rsidDel="009F38AF">
          <w:delText xml:space="preserve"> </w:delText>
        </w:r>
        <w:r w:rsidRPr="00215278" w:rsidDel="009F38AF">
          <w:delText>on</w:delText>
        </w:r>
        <w:r w:rsidDel="009F38AF">
          <w:delText xml:space="preserve"> the radar display. Sidelobe interference can be suppressed by special racon circuitry. The racon identifies the strongest signal as being from the main lobe and suppresses the rest.</w:delText>
        </w:r>
      </w:del>
    </w:p>
    <w:p w14:paraId="4C616DA8" w14:textId="15E8A55A" w:rsidR="00D45398" w:rsidDel="009F38AF" w:rsidRDefault="00D45398" w:rsidP="006E3938">
      <w:pPr>
        <w:pStyle w:val="AnnexHead3"/>
        <w:rPr>
          <w:del w:id="493" w:author="Paul Mueller" w:date="2025-04-08T12:19:00Z"/>
        </w:rPr>
      </w:pPr>
      <w:bookmarkStart w:id="494" w:name="_Toc62552979"/>
      <w:del w:id="495" w:author="Paul Mueller" w:date="2025-04-08T12:19:00Z">
        <w:r w:rsidDel="009F38AF">
          <w:delText>Energy Consumption</w:delText>
        </w:r>
        <w:bookmarkEnd w:id="494"/>
      </w:del>
    </w:p>
    <w:p w14:paraId="65BDE479" w14:textId="191C2CDD" w:rsidR="00AD7D7B" w:rsidRPr="00AD7D7B" w:rsidDel="009F38AF" w:rsidRDefault="00AD7D7B" w:rsidP="00AD7D7B">
      <w:pPr>
        <w:pStyle w:val="Heading2separationline"/>
        <w:rPr>
          <w:del w:id="496" w:author="Paul Mueller" w:date="2025-04-08T12:19:00Z"/>
          <w:lang w:eastAsia="en-GB"/>
        </w:rPr>
      </w:pPr>
    </w:p>
    <w:p w14:paraId="50B8A8B6" w14:textId="5727552F" w:rsidR="00D45398" w:rsidDel="009F38AF" w:rsidRDefault="00D45398" w:rsidP="00215278">
      <w:pPr>
        <w:pStyle w:val="BodyText"/>
        <w:rPr>
          <w:del w:id="497" w:author="Paul Mueller" w:date="2025-04-08T12:19:00Z"/>
        </w:rPr>
      </w:pPr>
      <w:del w:id="498" w:author="Paul Mueller" w:date="2025-04-08T12:19:00Z">
        <w:r w:rsidDel="009F38AF">
          <w:delText xml:space="preserve">Energy consumption is a feature of the racon </w:delText>
        </w:r>
        <w:r w:rsidRPr="00215278" w:rsidDel="009F38AF">
          <w:delText>design</w:delText>
        </w:r>
        <w:r w:rsidDel="009F38AF">
          <w:delText>, but can be reduced, to some extent, by decreasing the ON period to OFF period ratio.</w:delText>
        </w:r>
      </w:del>
    </w:p>
    <w:p w14:paraId="572D306C" w14:textId="1C21803D" w:rsidR="00D45398" w:rsidDel="009F38AF" w:rsidRDefault="00D45398" w:rsidP="006E3938">
      <w:pPr>
        <w:pStyle w:val="AnnexHead3"/>
        <w:rPr>
          <w:del w:id="499" w:author="Paul Mueller" w:date="2025-04-08T12:19:00Z"/>
        </w:rPr>
      </w:pPr>
      <w:bookmarkStart w:id="500" w:name="_Toc62552980"/>
      <w:del w:id="501" w:author="Paul Mueller" w:date="2025-04-08T12:19:00Z">
        <w:r w:rsidDel="009F38AF">
          <w:delText>Update Rate</w:delText>
        </w:r>
        <w:bookmarkEnd w:id="500"/>
      </w:del>
    </w:p>
    <w:p w14:paraId="40F2F0D7" w14:textId="4C4176BB" w:rsidR="00AD7D7B" w:rsidRPr="00AD7D7B" w:rsidDel="009F38AF" w:rsidRDefault="00AD7D7B" w:rsidP="00AD7D7B">
      <w:pPr>
        <w:pStyle w:val="Heading2separationline"/>
        <w:rPr>
          <w:del w:id="502" w:author="Paul Mueller" w:date="2025-04-08T12:19:00Z"/>
          <w:lang w:eastAsia="en-GB"/>
        </w:rPr>
      </w:pPr>
    </w:p>
    <w:p w14:paraId="7BA7850F" w14:textId="788C91E7" w:rsidR="00D45398" w:rsidDel="009F38AF" w:rsidRDefault="00D45398" w:rsidP="00215278">
      <w:pPr>
        <w:pStyle w:val="BodyText"/>
        <w:rPr>
          <w:del w:id="503" w:author="Paul Mueller" w:date="2025-04-08T12:19:00Z"/>
        </w:rPr>
      </w:pPr>
      <w:del w:id="504" w:author="Paul Mueller" w:date="2025-04-08T12:19:00Z">
        <w:r w:rsidDel="009F38AF">
          <w:delText xml:space="preserve">The rate at which the response from a racon is updated on the radar display is determined by the ON period/ OFF period ratio of the racon response and the </w:delText>
        </w:r>
        <w:r w:rsidRPr="00215278" w:rsidDel="009F38AF">
          <w:delText>rotational</w:delText>
        </w:r>
        <w:r w:rsidDel="009F38AF">
          <w:delText xml:space="preserve"> rate of the radar antenna.</w:delText>
        </w:r>
      </w:del>
    </w:p>
    <w:p w14:paraId="64A88AE1" w14:textId="78BD9233" w:rsidR="00D45398" w:rsidDel="009F38AF" w:rsidRDefault="00D45398" w:rsidP="006E3938">
      <w:pPr>
        <w:pStyle w:val="AnnexHead3"/>
        <w:rPr>
          <w:del w:id="505" w:author="Paul Mueller" w:date="2025-04-08T12:19:00Z"/>
        </w:rPr>
      </w:pPr>
      <w:bookmarkStart w:id="506" w:name="_Toc62552981"/>
      <w:del w:id="507" w:author="Paul Mueller" w:date="2025-04-08T12:19:00Z">
        <w:r w:rsidDel="009F38AF">
          <w:delText>Coding</w:delText>
        </w:r>
        <w:bookmarkEnd w:id="506"/>
      </w:del>
    </w:p>
    <w:p w14:paraId="430E3DC0" w14:textId="1B9E9DA6" w:rsidR="00AD7D7B" w:rsidRPr="00AD7D7B" w:rsidDel="009F38AF" w:rsidRDefault="00AD7D7B" w:rsidP="00AD7D7B">
      <w:pPr>
        <w:pStyle w:val="Heading2separationline"/>
        <w:rPr>
          <w:del w:id="508" w:author="Paul Mueller" w:date="2025-04-08T12:19:00Z"/>
          <w:lang w:eastAsia="en-GB"/>
        </w:rPr>
      </w:pPr>
    </w:p>
    <w:p w14:paraId="30E4D273" w14:textId="1F38B8EA" w:rsidR="00D45398" w:rsidRPr="00215278" w:rsidDel="009F38AF" w:rsidRDefault="00D45398" w:rsidP="00215278">
      <w:pPr>
        <w:pStyle w:val="BodyText"/>
        <w:rPr>
          <w:del w:id="509" w:author="Paul Mueller" w:date="2025-04-08T12:19:00Z"/>
        </w:rPr>
      </w:pPr>
      <w:del w:id="510" w:author="Paul Mueller" w:date="2025-04-08T12:19:00Z">
        <w:r w:rsidDel="009F38AF">
          <w:delText xml:space="preserve">Identification should take the form of </w:delText>
        </w:r>
        <w:r w:rsidRPr="00215278" w:rsidDel="009F38AF">
          <w:delText>a Morse code letter. The letter should normally be one with an initial dash and not more than three dots or dashes. To conform to the Morse code structure, one dash should equal the sum of three dots, with one dot equal to one space.</w:delText>
        </w:r>
      </w:del>
    </w:p>
    <w:p w14:paraId="556A5127" w14:textId="2FA29217" w:rsidR="00215278" w:rsidDel="009F38AF" w:rsidRDefault="00D45398" w:rsidP="00215278">
      <w:pPr>
        <w:pStyle w:val="BodyText"/>
        <w:rPr>
          <w:del w:id="511" w:author="Paul Mueller" w:date="2025-04-08T12:19:00Z"/>
        </w:rPr>
      </w:pPr>
      <w:del w:id="512" w:author="Paul Mueller" w:date="2025-04-08T12:19:00Z">
        <w:r w:rsidRPr="00215278" w:rsidDel="009F38AF">
          <w:delText>Groups of equally spaced dots are used</w:delText>
        </w:r>
        <w:r w:rsidDel="009F38AF">
          <w:delText xml:space="preserve"> as identification codes for search and rescue transponders (IMO Resolution A.530(13)), and therefore they should not be used as identification codes for racons.</w:delText>
        </w:r>
      </w:del>
    </w:p>
    <w:p w14:paraId="6A11479E" w14:textId="333B4A6B" w:rsidR="00215278" w:rsidDel="009F38AF" w:rsidRDefault="00215278">
      <w:pPr>
        <w:spacing w:after="200" w:line="276" w:lineRule="auto"/>
        <w:rPr>
          <w:del w:id="513" w:author="Paul Mueller" w:date="2025-04-08T12:19:00Z"/>
          <w:sz w:val="22"/>
        </w:rPr>
      </w:pPr>
      <w:del w:id="514" w:author="Paul Mueller" w:date="2025-04-08T12:19:00Z">
        <w:r w:rsidDel="009F38AF">
          <w:br w:type="page"/>
        </w:r>
      </w:del>
    </w:p>
    <w:p w14:paraId="3C229279" w14:textId="46F8D342" w:rsidR="00D45398" w:rsidDel="009F38AF" w:rsidRDefault="006C1D91" w:rsidP="006E3938">
      <w:pPr>
        <w:pStyle w:val="AnnexHead2"/>
        <w:rPr>
          <w:del w:id="515" w:author="Paul Mueller" w:date="2025-04-08T12:19:00Z"/>
        </w:rPr>
      </w:pPr>
      <w:bookmarkStart w:id="516" w:name="_Ref529350322"/>
      <w:bookmarkStart w:id="517" w:name="_Toc62552982"/>
      <w:del w:id="518" w:author="Paul Mueller" w:date="2025-04-08T12:19:00Z">
        <w:r w:rsidDel="009F38AF">
          <w:delText xml:space="preserve">Part 4 </w:delText>
        </w:r>
        <w:r w:rsidR="0096748B" w:rsidDel="009F38AF">
          <w:delText>–</w:delText>
        </w:r>
        <w:r w:rsidDel="009F38AF">
          <w:delText xml:space="preserve"> </w:delText>
        </w:r>
        <w:bookmarkEnd w:id="516"/>
        <w:r w:rsidR="0096748B" w:rsidDel="009F38AF">
          <w:delText>Racon operating range</w:delText>
        </w:r>
        <w:bookmarkEnd w:id="517"/>
      </w:del>
    </w:p>
    <w:p w14:paraId="155A1157" w14:textId="3EF2A6C0" w:rsidR="00D45398" w:rsidDel="009F38AF" w:rsidRDefault="00D45398" w:rsidP="006E3938">
      <w:pPr>
        <w:pStyle w:val="AnnexHead3"/>
        <w:rPr>
          <w:del w:id="519" w:author="Paul Mueller" w:date="2025-04-08T12:19:00Z"/>
        </w:rPr>
      </w:pPr>
      <w:bookmarkStart w:id="520" w:name="_Toc62552983"/>
      <w:del w:id="521" w:author="Paul Mueller" w:date="2025-04-08T12:19:00Z">
        <w:r w:rsidDel="009F38AF">
          <w:delText>General</w:delText>
        </w:r>
        <w:bookmarkEnd w:id="520"/>
      </w:del>
    </w:p>
    <w:p w14:paraId="1463B9D5" w14:textId="7DF3E186" w:rsidR="00AD7D7B" w:rsidRPr="00AD7D7B" w:rsidDel="009F38AF" w:rsidRDefault="00AD7D7B" w:rsidP="00AD7D7B">
      <w:pPr>
        <w:pStyle w:val="Heading2separationline"/>
        <w:rPr>
          <w:del w:id="522" w:author="Paul Mueller" w:date="2025-04-08T12:19:00Z"/>
          <w:lang w:eastAsia="en-GB"/>
        </w:rPr>
      </w:pPr>
    </w:p>
    <w:p w14:paraId="3B57E0DE" w14:textId="2D22FB1D" w:rsidR="00D45398" w:rsidDel="009F38AF" w:rsidRDefault="00D45398" w:rsidP="00D45398">
      <w:pPr>
        <w:pStyle w:val="BodyText"/>
        <w:rPr>
          <w:del w:id="523" w:author="Paul Mueller" w:date="2025-04-08T12:19:00Z"/>
        </w:rPr>
      </w:pPr>
      <w:del w:id="524" w:author="Paul Mueller" w:date="2025-04-08T12:19:00Z">
        <w:r w:rsidDel="009F38AF">
          <w:delText>The method recommended by the International Association of Lighthouse Authorities (IALA) for publishing the nominal range of a radar beacon (racon) installation, is to quote the distance at which the racon is likely to be first detected, with assumed values for heights and powers of radars as fitted typically to a range of vessels.</w:delText>
        </w:r>
      </w:del>
    </w:p>
    <w:p w14:paraId="355A6935" w14:textId="09284E80" w:rsidR="00D45398" w:rsidDel="009F38AF" w:rsidRDefault="00D45398" w:rsidP="006E3938">
      <w:pPr>
        <w:pStyle w:val="AnnexHead3"/>
        <w:rPr>
          <w:del w:id="525" w:author="Paul Mueller" w:date="2025-04-08T12:19:00Z"/>
        </w:rPr>
      </w:pPr>
      <w:bookmarkStart w:id="526" w:name="_Toc62552984"/>
      <w:del w:id="527" w:author="Paul Mueller" w:date="2025-04-08T12:19:00Z">
        <w:r w:rsidDel="009F38AF">
          <w:delText>Factors affecting nominal range</w:delText>
        </w:r>
        <w:bookmarkEnd w:id="526"/>
      </w:del>
    </w:p>
    <w:p w14:paraId="50DCD401" w14:textId="6A584CE1" w:rsidR="00AD7D7B" w:rsidRPr="00AD7D7B" w:rsidDel="009F38AF" w:rsidRDefault="00AD7D7B" w:rsidP="00AD7D7B">
      <w:pPr>
        <w:pStyle w:val="Heading2separationline"/>
        <w:rPr>
          <w:del w:id="528" w:author="Paul Mueller" w:date="2025-04-08T12:19:00Z"/>
          <w:lang w:eastAsia="en-GB"/>
        </w:rPr>
      </w:pPr>
    </w:p>
    <w:p w14:paraId="6882F7CF" w14:textId="166A4FC1" w:rsidR="00D45398" w:rsidRPr="00215278" w:rsidDel="009F38AF" w:rsidRDefault="00D45398" w:rsidP="00215278">
      <w:pPr>
        <w:pStyle w:val="BodyText"/>
        <w:rPr>
          <w:del w:id="529" w:author="Paul Mueller" w:date="2025-04-08T12:19:00Z"/>
        </w:rPr>
      </w:pPr>
      <w:del w:id="530" w:author="Paul Mueller" w:date="2025-04-08T12:19:00Z">
        <w:r w:rsidDel="009F38AF">
          <w:delText xml:space="preserve">Apart from </w:delText>
        </w:r>
        <w:r w:rsidRPr="00215278" w:rsidDel="009F38AF">
          <w:delText>the effective power output of the radar, the most significant parameters affecting the nominal range are the heights of the racon and the radar scanner above sea level. The strength of the radar signal received at the racon is more critical than the return path and determines whether the racon will transmit a response.</w:delText>
        </w:r>
      </w:del>
    </w:p>
    <w:p w14:paraId="0369AD13" w14:textId="21886076" w:rsidR="00D45398" w:rsidDel="009F38AF" w:rsidRDefault="00D45398" w:rsidP="00215278">
      <w:pPr>
        <w:pStyle w:val="BodyText"/>
        <w:rPr>
          <w:del w:id="531" w:author="Paul Mueller" w:date="2025-04-08T12:19:00Z"/>
        </w:rPr>
      </w:pPr>
      <w:del w:id="532" w:author="Paul Mueller" w:date="2025-04-08T12:19:00Z">
        <w:r w:rsidRPr="00215278" w:rsidDel="009F38AF">
          <w:delText>The racon nominal</w:delText>
        </w:r>
        <w:r w:rsidDel="009F38AF">
          <w:delText xml:space="preserve"> ranges discussed in this section should be taken only as an approximate guide. The IALA document “Guidelines on Racon Range Performance” is a more detailed and technical discussion on racon range estimation.</w:delText>
        </w:r>
      </w:del>
    </w:p>
    <w:p w14:paraId="08216276" w14:textId="1E37F263" w:rsidR="00D45398" w:rsidDel="009F38AF" w:rsidRDefault="00215278" w:rsidP="006E3938">
      <w:pPr>
        <w:pStyle w:val="AnnexHead4"/>
        <w:rPr>
          <w:del w:id="533" w:author="Paul Mueller" w:date="2025-04-08T12:19:00Z"/>
        </w:rPr>
      </w:pPr>
      <w:del w:id="534" w:author="Paul Mueller" w:date="2025-04-08T12:19:00Z">
        <w:r w:rsidDel="009F38AF">
          <w:delText>Environmental Factors</w:delText>
        </w:r>
      </w:del>
    </w:p>
    <w:p w14:paraId="03CAF0F5" w14:textId="68E13F40" w:rsidR="00D45398" w:rsidRPr="00215278" w:rsidDel="009F38AF" w:rsidRDefault="00D45398" w:rsidP="00215278">
      <w:pPr>
        <w:pStyle w:val="BodyText"/>
        <w:rPr>
          <w:del w:id="535" w:author="Paul Mueller" w:date="2025-04-08T12:19:00Z"/>
        </w:rPr>
      </w:pPr>
      <w:del w:id="536" w:author="Paul Mueller" w:date="2025-04-08T12:19:00Z">
        <w:r w:rsidDel="009F38AF">
          <w:delText xml:space="preserve">In </w:delText>
        </w:r>
        <w:r w:rsidRPr="00215278" w:rsidDel="009F38AF">
          <w:delText>addition to the effective output power of the radar and the heights of the radar and racon, there are two environmental factors that have a major influence on whether the racon can be seen on the radar display.</w:delText>
        </w:r>
      </w:del>
    </w:p>
    <w:p w14:paraId="305AC697" w14:textId="48144118" w:rsidR="00D45398" w:rsidRPr="00215278" w:rsidDel="009F38AF" w:rsidRDefault="00D45398" w:rsidP="00215278">
      <w:pPr>
        <w:pStyle w:val="BodyText"/>
        <w:rPr>
          <w:del w:id="537" w:author="Paul Mueller" w:date="2025-04-08T12:19:00Z"/>
        </w:rPr>
      </w:pPr>
      <w:del w:id="538" w:author="Paul Mueller" w:date="2025-04-08T12:19:00Z">
        <w:r w:rsidRPr="00215278" w:rsidDel="009F38AF">
          <w:delText>The propagation characteristics of the atmosphere can have a major influence on detection range, in particular at distances greater than 10 nautical miles</w:delText>
        </w:r>
        <w:r w:rsidR="00215278" w:rsidDel="009F38AF">
          <w:delText>.</w:delText>
        </w:r>
      </w:del>
    </w:p>
    <w:p w14:paraId="25814A80" w14:textId="18CB5BC8" w:rsidR="00D45398" w:rsidDel="009F38AF" w:rsidRDefault="00D45398" w:rsidP="00215278">
      <w:pPr>
        <w:pStyle w:val="BodyText"/>
        <w:rPr>
          <w:del w:id="539" w:author="Paul Mueller" w:date="2025-04-08T12:19:00Z"/>
        </w:rPr>
      </w:pPr>
      <w:del w:id="540" w:author="Paul Mueller" w:date="2025-04-08T12:19:00Z">
        <w:r w:rsidRPr="00215278" w:rsidDel="009F38AF">
          <w:delText>Temperature, humidity and precipitation can alter the performance factor of the atmosphere. The performance factor is difficult</w:delText>
        </w:r>
        <w:r w:rsidDel="009F38AF">
          <w:delText xml:space="preserve"> to measure and impossible to predict, and the factor’s wide range in value makes racon range prediction difficult.</w:delText>
        </w:r>
      </w:del>
    </w:p>
    <w:p w14:paraId="5B6936B4" w14:textId="520FE9B0" w:rsidR="00215278" w:rsidDel="009F38AF" w:rsidRDefault="00215278" w:rsidP="006E3938">
      <w:pPr>
        <w:pStyle w:val="AnnexHead4"/>
        <w:rPr>
          <w:del w:id="541" w:author="Paul Mueller" w:date="2025-04-08T12:19:00Z"/>
        </w:rPr>
      </w:pPr>
      <w:del w:id="542" w:author="Paul Mueller" w:date="2025-04-08T12:19:00Z">
        <w:r w:rsidDel="009F38AF">
          <w:delText>Multipath Fading</w:delText>
        </w:r>
      </w:del>
    </w:p>
    <w:p w14:paraId="50B078B2" w14:textId="5DB7AC82" w:rsidR="00D45398" w:rsidDel="009F38AF" w:rsidRDefault="00D45398" w:rsidP="00215278">
      <w:pPr>
        <w:pStyle w:val="BodyText"/>
        <w:rPr>
          <w:del w:id="543" w:author="Paul Mueller" w:date="2025-04-08T12:19:00Z"/>
        </w:rPr>
      </w:pPr>
      <w:del w:id="544" w:author="Paul Mueller" w:date="2025-04-08T12:19:00Z">
        <w:r w:rsidDel="009F38AF">
          <w:delText>Multi-path fading is another major factor in range performance. Multi-path fading is self-interference of the radar signal at the racon and is caused by reflection of the signal from the sea surface. Fading caused by out-of-phase signals reduces the radar signal strength at the racon. If the signal strength is below the racon’s detection threshold, the racon will not respond. Fading occurs at varying distances from the radar. Radar and racon antenna heights are factors in determining where the faded areas are located. Therefore, fading zones will be at different distances for different vessels. The widths of the fading zones are dependent on sea state, atmospheric propagation and radar signal strength. Fading zones may not be a problem for moving vessels as they will soon move through the faded areas.</w:delText>
        </w:r>
      </w:del>
    </w:p>
    <w:p w14:paraId="002D1C0F" w14:textId="0BBB6BA7" w:rsidR="00D45398" w:rsidDel="009F38AF" w:rsidRDefault="00D45398" w:rsidP="006E3938">
      <w:pPr>
        <w:pStyle w:val="AnnexHead3"/>
        <w:rPr>
          <w:del w:id="545" w:author="Paul Mueller" w:date="2025-04-08T12:19:00Z"/>
        </w:rPr>
      </w:pPr>
      <w:bookmarkStart w:id="546" w:name="_Toc62552985"/>
      <w:del w:id="547" w:author="Paul Mueller" w:date="2025-04-08T12:19:00Z">
        <w:r w:rsidDel="009F38AF">
          <w:delText>Expected Detection Ranges</w:delText>
        </w:r>
        <w:bookmarkEnd w:id="546"/>
      </w:del>
    </w:p>
    <w:p w14:paraId="7BFC103A" w14:textId="301DA715" w:rsidR="00AD7D7B" w:rsidRPr="00AD7D7B" w:rsidDel="009F38AF" w:rsidRDefault="00AD7D7B" w:rsidP="00AD7D7B">
      <w:pPr>
        <w:pStyle w:val="Heading2separationline"/>
        <w:rPr>
          <w:del w:id="548" w:author="Paul Mueller" w:date="2025-04-08T12:19:00Z"/>
          <w:lang w:eastAsia="en-GB"/>
        </w:rPr>
      </w:pPr>
    </w:p>
    <w:p w14:paraId="79EE6D82" w14:textId="21C873FE" w:rsidR="00BB635D" w:rsidDel="009F38AF" w:rsidRDefault="00D45398" w:rsidP="00D45398">
      <w:pPr>
        <w:pStyle w:val="BodyText"/>
        <w:rPr>
          <w:del w:id="549" w:author="Paul Mueller" w:date="2025-04-08T12:19:00Z"/>
        </w:rPr>
      </w:pPr>
      <w:del w:id="550" w:author="Paul Mueller" w:date="2025-04-08T12:19:00Z">
        <w:r w:rsidDel="009F38AF">
          <w:delText>Neglecting fading zones</w:delText>
        </w:r>
        <w:r w:rsidR="0069671C" w:rsidDel="009F38AF">
          <w:delText xml:space="preserve"> </w:delText>
        </w:r>
        <w:r w:rsidDel="009F38AF">
          <w:delText xml:space="preserve">and using a “world-wide” average value for atmospheric propagation, </w:delText>
        </w:r>
        <w:r w:rsidR="00515107" w:rsidRPr="00515107" w:rsidDel="009F38AF">
          <w:fldChar w:fldCharType="begin"/>
        </w:r>
        <w:r w:rsidR="00515107" w:rsidRPr="00515107" w:rsidDel="009F38AF">
          <w:delInstrText xml:space="preserve"> REF _Ref529349801 \r \h </w:delInstrText>
        </w:r>
        <w:r w:rsidR="00515107" w:rsidDel="009F38AF">
          <w:delInstrText xml:space="preserve"> \* MERGEFORMAT </w:delInstrText>
        </w:r>
        <w:r w:rsidR="00515107" w:rsidRPr="00515107" w:rsidDel="009F38AF">
          <w:fldChar w:fldCharType="separate"/>
        </w:r>
        <w:r w:rsidR="000D07AC" w:rsidDel="009F38AF">
          <w:delText>Figure 1</w:delText>
        </w:r>
        <w:r w:rsidR="00515107" w:rsidRPr="00515107" w:rsidDel="009F38AF">
          <w:fldChar w:fldCharType="end"/>
        </w:r>
        <w:r w:rsidRPr="00515107" w:rsidDel="009F38AF">
          <w:delText xml:space="preserve"> shows expected detection ranges at various heights above sea level. Fading zones will occur at distances less than the</w:delText>
        </w:r>
        <w:r w:rsidDel="009F38AF">
          <w:delText xml:space="preserve"> expected detection range.</w:delText>
        </w:r>
      </w:del>
    </w:p>
    <w:p w14:paraId="75CD8A76" w14:textId="27813DEF" w:rsidR="00E91749" w:rsidDel="009F38AF" w:rsidRDefault="00770558" w:rsidP="00770558">
      <w:pPr>
        <w:pStyle w:val="BodyText"/>
        <w:jc w:val="center"/>
        <w:rPr>
          <w:del w:id="551" w:author="Paul Mueller" w:date="2025-04-08T12:19:00Z"/>
        </w:rPr>
      </w:pPr>
      <w:del w:id="552" w:author="Paul Mueller" w:date="2025-04-08T12:19:00Z">
        <w:r w:rsidRPr="00770558" w:rsidDel="009F38AF">
          <w:rPr>
            <w:lang w:val="en-US"/>
          </w:rPr>
          <w:object w:dxaOrig="5094" w:dyaOrig="5757" w14:anchorId="3B8AE7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4in" o:ole="">
              <v:imagedata r:id="rId17" o:title=""/>
            </v:shape>
            <o:OLEObject Type="Embed" ProgID="Visio.Drawing.6" ShapeID="_x0000_i1025" DrawAspect="Content" ObjectID="_1822117309" r:id="rId18"/>
          </w:object>
        </w:r>
      </w:del>
    </w:p>
    <w:p w14:paraId="6027C710" w14:textId="00B79B16" w:rsidR="00076302" w:rsidDel="009F38AF" w:rsidRDefault="00076302" w:rsidP="00B22DA7">
      <w:pPr>
        <w:pStyle w:val="Figurecaption"/>
        <w:rPr>
          <w:del w:id="553" w:author="Paul Mueller" w:date="2025-04-08T12:19:00Z"/>
        </w:rPr>
      </w:pPr>
      <w:bookmarkStart w:id="554" w:name="_Ref529349801"/>
      <w:bookmarkStart w:id="555" w:name="_Toc529353444"/>
      <w:del w:id="556" w:author="Paul Mueller" w:date="2025-04-08T12:19:00Z">
        <w:r w:rsidDel="009F38AF">
          <w:delText>E</w:delText>
        </w:r>
        <w:r w:rsidRPr="00076302" w:rsidDel="009F38AF">
          <w:delText xml:space="preserve">xpected </w:delText>
        </w:r>
        <w:r w:rsidDel="009F38AF">
          <w:delText xml:space="preserve">racon </w:delText>
        </w:r>
        <w:r w:rsidRPr="00076302" w:rsidDel="009F38AF">
          <w:delText>detection ranges at various heights above sea level</w:delText>
        </w:r>
        <w:bookmarkEnd w:id="554"/>
        <w:bookmarkEnd w:id="555"/>
      </w:del>
    </w:p>
    <w:p w14:paraId="4CA71DB0" w14:textId="286B379C" w:rsidR="00B202C8" w:rsidDel="009F38AF" w:rsidRDefault="00515107" w:rsidP="00515107">
      <w:pPr>
        <w:pStyle w:val="BodyText"/>
        <w:rPr>
          <w:del w:id="557" w:author="Paul Mueller" w:date="2025-04-08T12:19:00Z"/>
        </w:rPr>
      </w:pPr>
      <w:del w:id="558" w:author="Paul Mueller" w:date="2025-04-08T12:19:00Z">
        <w:r w:rsidRPr="00515107" w:rsidDel="009F38AF">
          <w:delText xml:space="preserve">The left edge of the shaded area represents the expected distance for a small vessel using a 4 kW radar with its antenna mounted at 3 meters above sea level. The right edge of the shaded area represents the expected distance for a large vessel using a 25 kW radar with its antenna mounted at 35 meters above sea level. </w:delText>
        </w:r>
        <w:r w:rsidDel="009F38AF">
          <w:fldChar w:fldCharType="begin"/>
        </w:r>
        <w:r w:rsidDel="009F38AF">
          <w:delInstrText xml:space="preserve"> REF _Ref529349801 \r \h </w:delInstrText>
        </w:r>
        <w:r w:rsidDel="009F38AF">
          <w:fldChar w:fldCharType="separate"/>
        </w:r>
        <w:r w:rsidR="000D07AC" w:rsidDel="009F38AF">
          <w:delText>Figure 1</w:delText>
        </w:r>
        <w:r w:rsidDel="009F38AF">
          <w:fldChar w:fldCharType="end"/>
        </w:r>
        <w:r w:rsidRPr="00515107" w:rsidDel="009F38AF">
          <w:delText xml:space="preserve"> can be used in two ways. The first is for determining range for a racon that is already installed. For example, a racon height of 60 metres would yield an expected range of 12 miles to about 26 miles. The second use of the chart is for planning. For example, the goal is to service primarily large vessels at 25 miles and secondarily small vessels at 10 miles. Racon mounting height of greater than 40 metres would be expected to accomplish both goals.</w:delText>
        </w:r>
      </w:del>
    </w:p>
    <w:p w14:paraId="0EF6B2E6" w14:textId="3F734788" w:rsidR="00B202C8" w:rsidDel="009F38AF" w:rsidRDefault="00B202C8">
      <w:pPr>
        <w:spacing w:after="200" w:line="276" w:lineRule="auto"/>
        <w:rPr>
          <w:del w:id="559" w:author="Paul Mueller" w:date="2025-04-08T12:19:00Z"/>
          <w:sz w:val="22"/>
        </w:rPr>
      </w:pPr>
      <w:del w:id="560" w:author="Paul Mueller" w:date="2025-04-08T12:19:00Z">
        <w:r w:rsidDel="009F38AF">
          <w:br w:type="page"/>
        </w:r>
      </w:del>
    </w:p>
    <w:p w14:paraId="72CE3DA6" w14:textId="165223AD" w:rsidR="00B202C8" w:rsidDel="009F38AF" w:rsidRDefault="006C1D91" w:rsidP="006E3938">
      <w:pPr>
        <w:pStyle w:val="AnnexHead2"/>
        <w:rPr>
          <w:del w:id="561" w:author="Paul Mueller" w:date="2025-04-08T12:19:00Z"/>
        </w:rPr>
      </w:pPr>
      <w:bookmarkStart w:id="562" w:name="_Ref529350342"/>
      <w:bookmarkStart w:id="563" w:name="_Toc62552986"/>
      <w:del w:id="564" w:author="Paul Mueller" w:date="2025-04-08T12:19:00Z">
        <w:r w:rsidDel="009F38AF">
          <w:delText xml:space="preserve">Part 5 </w:delText>
        </w:r>
        <w:r w:rsidR="0096748B" w:rsidDel="009F38AF">
          <w:delText>–</w:delText>
        </w:r>
        <w:r w:rsidDel="009F38AF">
          <w:delText xml:space="preserve"> </w:delText>
        </w:r>
        <w:bookmarkEnd w:id="562"/>
        <w:r w:rsidR="0096748B" w:rsidDel="009F38AF">
          <w:delText>Glossary of terms</w:delText>
        </w:r>
        <w:bookmarkEnd w:id="563"/>
      </w:del>
    </w:p>
    <w:p w14:paraId="6D1FED68" w14:textId="7E71B793" w:rsidR="00B202C8" w:rsidRPr="007A3968" w:rsidDel="009F38AF" w:rsidRDefault="00B202C8" w:rsidP="00B202C8">
      <w:pPr>
        <w:pStyle w:val="BodyText"/>
        <w:rPr>
          <w:del w:id="565" w:author="Paul Mueller" w:date="2025-04-08T12:19:00Z"/>
          <w:b/>
        </w:rPr>
      </w:pPr>
      <w:del w:id="566" w:author="Paul Mueller" w:date="2025-04-08T12:19:00Z">
        <w:r w:rsidRPr="007A3968" w:rsidDel="009F38AF">
          <w:rPr>
            <w:b/>
          </w:rPr>
          <w:delText>Radar Beacon (Racon)</w:delText>
        </w:r>
      </w:del>
    </w:p>
    <w:p w14:paraId="7CE3A264" w14:textId="6E9602B1" w:rsidR="00B202C8" w:rsidDel="009F38AF" w:rsidRDefault="00B202C8" w:rsidP="00B202C8">
      <w:pPr>
        <w:pStyle w:val="BodyText"/>
        <w:rPr>
          <w:del w:id="567" w:author="Paul Mueller" w:date="2025-04-08T12:19:00Z"/>
        </w:rPr>
      </w:pPr>
      <w:del w:id="568" w:author="Paul Mueller" w:date="2025-04-08T12:19:00Z">
        <w:r w:rsidDel="009F38AF">
          <w:delText>"A transmitter receiver device associated with a fixed navigational mark which when triggered by a radar, automatically returns a distinctive signal which can appear on the display of the triggering radar, providing range, bearing and identification information." (ITU Radio Regulation 4.40).</w:delText>
        </w:r>
      </w:del>
    </w:p>
    <w:p w14:paraId="43D9E105" w14:textId="640F4FBC" w:rsidR="00B202C8" w:rsidDel="009F38AF" w:rsidRDefault="00B202C8" w:rsidP="00B202C8">
      <w:pPr>
        <w:pStyle w:val="BodyText"/>
        <w:rPr>
          <w:del w:id="569" w:author="Paul Mueller" w:date="2025-04-08T12:19:00Z"/>
        </w:rPr>
      </w:pPr>
      <w:del w:id="570" w:author="Paul Mueller" w:date="2025-04-08T12:19:00Z">
        <w:r w:rsidDel="009F38AF">
          <w:delText>The terms 'radar beacon' and 'racon' should be reserved exclusively for this use.  Racons may be devices mounted on fixed structures, or on floating aids anchored at fixed positions, for navigational purposes. Whether used alone or mounted on another aid to navigation (such as a visible mark) the racon itself is considered a separate aid to navigation. (IMO Resolution A.615 (15)).</w:delText>
        </w:r>
      </w:del>
    </w:p>
    <w:p w14:paraId="189A5F0D" w14:textId="601B0F87" w:rsidR="00B202C8" w:rsidRPr="007A3968" w:rsidDel="009F38AF" w:rsidRDefault="00B202C8" w:rsidP="00B202C8">
      <w:pPr>
        <w:pStyle w:val="BodyText"/>
        <w:rPr>
          <w:del w:id="571" w:author="Paul Mueller" w:date="2025-04-08T12:19:00Z"/>
          <w:b/>
        </w:rPr>
      </w:pPr>
      <w:del w:id="572" w:author="Paul Mueller" w:date="2025-04-08T12:19:00Z">
        <w:r w:rsidRPr="007A3968" w:rsidDel="009F38AF">
          <w:rPr>
            <w:b/>
          </w:rPr>
          <w:delText>Frequency-Agile Racon</w:delText>
        </w:r>
      </w:del>
    </w:p>
    <w:p w14:paraId="753D2E37" w14:textId="0448238E" w:rsidR="00B202C8" w:rsidDel="009F38AF" w:rsidRDefault="00B202C8" w:rsidP="00B202C8">
      <w:pPr>
        <w:pStyle w:val="BodyText"/>
        <w:rPr>
          <w:del w:id="573" w:author="Paul Mueller" w:date="2025-04-08T12:19:00Z"/>
        </w:rPr>
      </w:pPr>
      <w:del w:id="574" w:author="Paul Mueller" w:date="2025-04-08T12:19:00Z">
        <w:r w:rsidDel="009F38AF">
          <w:delText>A racon which replies at the frequency of the interrogating radar.</w:delText>
        </w:r>
      </w:del>
    </w:p>
    <w:p w14:paraId="4722F289" w14:textId="3DD33999" w:rsidR="00B202C8" w:rsidRPr="007A3968" w:rsidDel="009F38AF" w:rsidRDefault="00B202C8" w:rsidP="00B202C8">
      <w:pPr>
        <w:pStyle w:val="BodyText"/>
        <w:rPr>
          <w:del w:id="575" w:author="Paul Mueller" w:date="2025-04-08T12:19:00Z"/>
          <w:b/>
        </w:rPr>
      </w:pPr>
      <w:del w:id="576" w:author="Paul Mueller" w:date="2025-04-08T12:19:00Z">
        <w:r w:rsidRPr="007A3968" w:rsidDel="009F38AF">
          <w:rPr>
            <w:b/>
          </w:rPr>
          <w:delText>Swept Frequency Racon</w:delText>
        </w:r>
      </w:del>
    </w:p>
    <w:p w14:paraId="22BF43AB" w14:textId="2BE56F58" w:rsidR="00B202C8" w:rsidDel="009F38AF" w:rsidRDefault="00B202C8" w:rsidP="00B202C8">
      <w:pPr>
        <w:pStyle w:val="BodyText"/>
        <w:rPr>
          <w:del w:id="577" w:author="Paul Mueller" w:date="2025-04-08T12:19:00Z"/>
        </w:rPr>
      </w:pPr>
      <w:del w:id="578" w:author="Paul Mueller" w:date="2025-04-08T12:19:00Z">
        <w:r w:rsidDel="009F38AF">
          <w:delText>A racon in which the transmitter is continuously swept over the particular radar band and responds when interrogated. The update rate is 60 to 150 seconds.</w:delText>
        </w:r>
      </w:del>
    </w:p>
    <w:p w14:paraId="1E93BF0E" w14:textId="7C619F1E" w:rsidR="00B202C8" w:rsidRPr="007A3968" w:rsidDel="009F38AF" w:rsidRDefault="00B202C8" w:rsidP="00B202C8">
      <w:pPr>
        <w:pStyle w:val="BodyText"/>
        <w:rPr>
          <w:del w:id="579" w:author="Paul Mueller" w:date="2025-04-08T12:19:00Z"/>
          <w:b/>
        </w:rPr>
      </w:pPr>
      <w:del w:id="580" w:author="Paul Mueller" w:date="2025-04-08T12:19:00Z">
        <w:r w:rsidRPr="007A3968" w:rsidDel="009F38AF">
          <w:rPr>
            <w:b/>
          </w:rPr>
          <w:delText>Update Rate</w:delText>
        </w:r>
        <w:r w:rsidRPr="007A3968" w:rsidDel="009F38AF">
          <w:rPr>
            <w:b/>
          </w:rPr>
          <w:tab/>
        </w:r>
      </w:del>
    </w:p>
    <w:p w14:paraId="25153DF3" w14:textId="6493D9AC" w:rsidR="00B202C8" w:rsidDel="009F38AF" w:rsidRDefault="00B202C8" w:rsidP="00B202C8">
      <w:pPr>
        <w:pStyle w:val="BodyText"/>
        <w:rPr>
          <w:del w:id="581" w:author="Paul Mueller" w:date="2025-04-08T12:19:00Z"/>
        </w:rPr>
      </w:pPr>
      <w:del w:id="582" w:author="Paul Mueller" w:date="2025-04-08T12:19:00Z">
        <w:r w:rsidDel="009F38AF">
          <w:delText>The rate at which the racon reappears on a radar display.</w:delText>
        </w:r>
      </w:del>
    </w:p>
    <w:p w14:paraId="3AF66028" w14:textId="3C174CB6" w:rsidR="00B202C8" w:rsidRPr="007A3968" w:rsidDel="009F38AF" w:rsidRDefault="00B202C8" w:rsidP="00B202C8">
      <w:pPr>
        <w:pStyle w:val="BodyText"/>
        <w:rPr>
          <w:del w:id="583" w:author="Paul Mueller" w:date="2025-04-08T12:19:00Z"/>
          <w:b/>
        </w:rPr>
      </w:pPr>
      <w:del w:id="584" w:author="Paul Mueller" w:date="2025-04-08T12:19:00Z">
        <w:r w:rsidRPr="007A3968" w:rsidDel="009F38AF">
          <w:rPr>
            <w:b/>
          </w:rPr>
          <w:delText>Side-Lobe Suppression</w:delText>
        </w:r>
      </w:del>
    </w:p>
    <w:p w14:paraId="4E5E001F" w14:textId="5405176A" w:rsidR="0069671C" w:rsidRPr="00076302" w:rsidRDefault="00B202C8" w:rsidP="00C96618">
      <w:pPr>
        <w:pStyle w:val="BodyText"/>
      </w:pPr>
      <w:del w:id="585" w:author="Paul Mueller" w:date="2025-04-08T12:19:00Z">
        <w:r w:rsidDel="009F38AF">
          <w:delText>The means by which a racon is inhibited from transmitting in response to a signal from a side lobe of the antenna of an interrogating radar.</w:delText>
        </w:r>
      </w:del>
    </w:p>
    <w:sectPr w:rsidR="0069671C" w:rsidRPr="00076302" w:rsidSect="0083218D">
      <w:headerReference w:type="default" r:id="rId1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E3CF6" w14:textId="77777777" w:rsidR="00266DA4" w:rsidRDefault="00266DA4" w:rsidP="003274DB">
      <w:r>
        <w:separator/>
      </w:r>
    </w:p>
    <w:p w14:paraId="3FC590C5" w14:textId="77777777" w:rsidR="00266DA4" w:rsidRDefault="00266DA4"/>
  </w:endnote>
  <w:endnote w:type="continuationSeparator" w:id="0">
    <w:p w14:paraId="1F1A90B3" w14:textId="77777777" w:rsidR="00266DA4" w:rsidRDefault="00266DA4" w:rsidP="003274DB">
      <w:r>
        <w:continuationSeparator/>
      </w:r>
    </w:p>
    <w:p w14:paraId="592DE856" w14:textId="77777777" w:rsidR="00266DA4" w:rsidRDefault="00266DA4"/>
  </w:endnote>
  <w:endnote w:type="continuationNotice" w:id="1">
    <w:p w14:paraId="46E4A723" w14:textId="77777777" w:rsidR="00266DA4" w:rsidRDefault="00266D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245B" w14:textId="65920EB5" w:rsidR="002E4993" w:rsidRPr="00ED2A8D" w:rsidRDefault="0043001F" w:rsidP="0043001F">
    <w:r w:rsidRPr="00442889">
      <w:rPr>
        <w:noProof/>
        <w:lang w:val="fr-FR" w:eastAsia="fr-FR"/>
      </w:rPr>
      <w:drawing>
        <wp:anchor distT="0" distB="0" distL="114300" distR="114300" simplePos="0" relativeHeight="251658247" behindDoc="1" locked="0" layoutInCell="1" allowOverlap="1" wp14:anchorId="46842102" wp14:editId="2054AEE2">
          <wp:simplePos x="0" y="0"/>
          <wp:positionH relativeFrom="page">
            <wp:posOffset>810260</wp:posOffset>
          </wp:positionH>
          <wp:positionV relativeFrom="page">
            <wp:posOffset>9598619</wp:posOffset>
          </wp:positionV>
          <wp:extent cx="3247200" cy="723600"/>
          <wp:effectExtent l="0" t="0" r="0" b="635"/>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58246" behindDoc="0" locked="0" layoutInCell="1" allowOverlap="1" wp14:anchorId="61E23F70" wp14:editId="5B0A9BF3">
              <wp:simplePos x="0" y="0"/>
              <wp:positionH relativeFrom="page">
                <wp:posOffset>269933</wp:posOffset>
              </wp:positionH>
              <wp:positionV relativeFrom="page">
                <wp:posOffset>9232587</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E5A5DF" id="Connecteur droit 11" o:spid="_x0000_s1026" style="position:absolute;z-index:2516869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1.25pt,727pt" to="582.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400F0" w14:textId="0972D14C" w:rsidR="007A72CF" w:rsidRPr="007A72CF" w:rsidRDefault="007A72CF" w:rsidP="007A72CF">
    <w:pPr>
      <w:pStyle w:val="Footer"/>
      <w:rPr>
        <w:sz w:val="15"/>
        <w:szCs w:val="15"/>
      </w:rPr>
    </w:pPr>
  </w:p>
  <w:p w14:paraId="4E14B634" w14:textId="14D40E0E" w:rsidR="007A72CF" w:rsidRDefault="007A72CF" w:rsidP="007A72CF">
    <w:pPr>
      <w:pStyle w:val="Footerportrait"/>
    </w:pPr>
  </w:p>
  <w:p w14:paraId="0B9EB984" w14:textId="55E7868E" w:rsidR="007A72CF" w:rsidRPr="006E3938" w:rsidRDefault="005E3927" w:rsidP="007A72CF">
    <w:pPr>
      <w:pStyle w:val="Footerportrait"/>
      <w:rPr>
        <w:rStyle w:val="PageNumber"/>
        <w:lang w:val="fr-FR"/>
      </w:rPr>
    </w:pPr>
    <w:r>
      <w:fldChar w:fldCharType="begin"/>
    </w:r>
    <w:r w:rsidRPr="006E3938">
      <w:rPr>
        <w:lang w:val="fr-FR"/>
      </w:rPr>
      <w:instrText xml:space="preserve"> STYLEREF "Document type" \* MERGEFORMAT </w:instrText>
    </w:r>
    <w:r>
      <w:fldChar w:fldCharType="separate"/>
    </w:r>
    <w:r w:rsidR="000F5E9D">
      <w:rPr>
        <w:lang w:val="fr-FR"/>
      </w:rPr>
      <w:t>IALA Recommendation</w:t>
    </w:r>
    <w:r>
      <w:fldChar w:fldCharType="end"/>
    </w:r>
    <w:r w:rsidR="007A72CF" w:rsidRPr="006E3938">
      <w:rPr>
        <w:lang w:val="fr-FR"/>
      </w:rPr>
      <w:t xml:space="preserve"> </w:t>
    </w:r>
    <w:r w:rsidR="0043001F">
      <w:fldChar w:fldCharType="begin"/>
    </w:r>
    <w:r w:rsidR="0043001F" w:rsidRPr="006E3938">
      <w:rPr>
        <w:lang w:val="fr-FR"/>
      </w:rPr>
      <w:instrText xml:space="preserve"> STYLEREF "Document number" \* MERGEFORMAT </w:instrText>
    </w:r>
    <w:r w:rsidR="0043001F">
      <w:fldChar w:fldCharType="separate"/>
    </w:r>
    <w:r w:rsidR="000F5E9D">
      <w:rPr>
        <w:lang w:val="fr-FR"/>
      </w:rPr>
      <w:t>R0101</w:t>
    </w:r>
    <w:r w:rsidR="0043001F">
      <w:fldChar w:fldCharType="end"/>
    </w:r>
    <w:r w:rsidR="00564664" w:rsidRPr="006E3938">
      <w:rPr>
        <w:lang w:val="fr-FR"/>
      </w:rPr>
      <w:t xml:space="preserve"> </w:t>
    </w:r>
    <w:r>
      <w:fldChar w:fldCharType="begin"/>
    </w:r>
    <w:r w:rsidRPr="006E3938">
      <w:rPr>
        <w:lang w:val="fr-FR"/>
      </w:rPr>
      <w:instrText xml:space="preserve"> STYLEREF "Document name" \* MERGEFORMAT </w:instrText>
    </w:r>
    <w:r>
      <w:fldChar w:fldCharType="separate"/>
    </w:r>
    <w:r w:rsidR="000F5E9D">
      <w:rPr>
        <w:lang w:val="fr-FR"/>
      </w:rPr>
      <w:t>Marine Radar Beacons (Racons)</w:t>
    </w:r>
    <w:r>
      <w:fldChar w:fldCharType="end"/>
    </w:r>
    <w:r w:rsidR="007A72CF" w:rsidRPr="006E3938">
      <w:rPr>
        <w:lang w:val="fr-FR"/>
      </w:rPr>
      <w:tab/>
    </w:r>
  </w:p>
  <w:p w14:paraId="633FC183" w14:textId="49415882" w:rsidR="008608A4" w:rsidRDefault="0016527D" w:rsidP="007A72CF">
    <w:pPr>
      <w:pStyle w:val="Footerportrait"/>
    </w:pPr>
    <w:fldSimple w:instr=" STYLEREF &quot;Edition number&quot; \* MERGEFORMAT ">
      <w:r w:rsidR="000F5E9D">
        <w:t>Edition 3.0</w:t>
      </w:r>
    </w:fldSimple>
    <w:r w:rsidR="007A72CF">
      <w:t xml:space="preserve"> </w:t>
    </w:r>
    <w:fldSimple w:instr=" STYLEREF  MRN  \* MERGEFORMAT ">
      <w:r w:rsidR="000F5E9D" w:rsidRPr="000F5E9D">
        <w:rPr>
          <w:lang w:val="en-US"/>
        </w:rPr>
        <w:t>urn:mrn:iala:pub:r0101</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43001F">
      <w:t>14</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E7460" w14:textId="77777777" w:rsidR="00266DA4" w:rsidRDefault="00266DA4" w:rsidP="003274DB">
      <w:r>
        <w:separator/>
      </w:r>
    </w:p>
    <w:p w14:paraId="1DF370E7" w14:textId="77777777" w:rsidR="00266DA4" w:rsidRDefault="00266DA4"/>
  </w:footnote>
  <w:footnote w:type="continuationSeparator" w:id="0">
    <w:p w14:paraId="4F47CFD0" w14:textId="77777777" w:rsidR="00266DA4" w:rsidRDefault="00266DA4" w:rsidP="003274DB">
      <w:r>
        <w:continuationSeparator/>
      </w:r>
    </w:p>
    <w:p w14:paraId="10FC2CDE" w14:textId="77777777" w:rsidR="00266DA4" w:rsidRDefault="00266DA4"/>
  </w:footnote>
  <w:footnote w:type="continuationNotice" w:id="1">
    <w:p w14:paraId="22FE2D96" w14:textId="77777777" w:rsidR="00266DA4" w:rsidRDefault="00266DA4">
      <w:pPr>
        <w:spacing w:line="240" w:lineRule="auto"/>
      </w:pPr>
    </w:p>
  </w:footnote>
  <w:footnote w:id="2">
    <w:p w14:paraId="31CD4089" w14:textId="1B51492C" w:rsidR="0093793A" w:rsidRPr="0093793A" w:rsidDel="009F38AF" w:rsidRDefault="0093793A">
      <w:pPr>
        <w:pStyle w:val="FootnoteText"/>
        <w:rPr>
          <w:del w:id="457" w:author="Paul Mueller" w:date="2025-04-08T12:19:00Z"/>
          <w:lang w:val="en-IE"/>
        </w:rPr>
      </w:pPr>
      <w:del w:id="458" w:author="Paul Mueller" w:date="2025-04-08T12:19:00Z">
        <w:r w:rsidDel="009F38AF">
          <w:rPr>
            <w:rStyle w:val="FootnoteReference"/>
          </w:rPr>
          <w:footnoteRef/>
        </w:r>
        <w:r w:rsidDel="009F38AF">
          <w:delText xml:space="preserve"> </w:delText>
        </w:r>
        <w:r w:rsidRPr="0093793A" w:rsidDel="009F38AF">
          <w:delText>Improved siting of racons and/or selection of an appropriate ON period/ OFF period ratio may provide solutions to these problems.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D118" w14:textId="77777777" w:rsidR="002E4993" w:rsidRPr="00ED2A8D" w:rsidRDefault="002E4993" w:rsidP="008747E0">
    <w:pPr>
      <w:pStyle w:val="Header"/>
    </w:pPr>
    <w:r w:rsidRPr="00442889">
      <w:rPr>
        <w:noProof/>
        <w:lang w:val="fr-FR" w:eastAsia="fr-FR"/>
      </w:rPr>
      <w:drawing>
        <wp:anchor distT="0" distB="0" distL="114300" distR="114300" simplePos="0" relativeHeight="251658241" behindDoc="1" locked="0" layoutInCell="1" allowOverlap="1" wp14:anchorId="58BAA982" wp14:editId="0C05C63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B69578A" w14:textId="77777777" w:rsidR="002E4993" w:rsidRPr="00ED2A8D" w:rsidRDefault="002E4993" w:rsidP="008747E0">
    <w:pPr>
      <w:pStyle w:val="Header"/>
    </w:pPr>
  </w:p>
  <w:p w14:paraId="23503076" w14:textId="77777777" w:rsidR="002E4993" w:rsidRDefault="002E4993" w:rsidP="008747E0">
    <w:pPr>
      <w:pStyle w:val="Header"/>
    </w:pPr>
  </w:p>
  <w:p w14:paraId="565FE4D9" w14:textId="77777777" w:rsidR="002E4993" w:rsidRDefault="002E4993" w:rsidP="008747E0">
    <w:pPr>
      <w:pStyle w:val="Header"/>
    </w:pPr>
  </w:p>
  <w:p w14:paraId="37DB4BB3" w14:textId="77777777" w:rsidR="002E4993" w:rsidRDefault="002E4993" w:rsidP="008747E0">
    <w:pPr>
      <w:pStyle w:val="Header"/>
    </w:pPr>
  </w:p>
  <w:p w14:paraId="72F3D6F5" w14:textId="77777777" w:rsidR="002E4993" w:rsidRDefault="002E4993" w:rsidP="008747E0">
    <w:pPr>
      <w:pStyle w:val="Header"/>
    </w:pPr>
  </w:p>
  <w:p w14:paraId="0F8A7968" w14:textId="77777777" w:rsidR="002E4993" w:rsidRDefault="002E4993" w:rsidP="008747E0">
    <w:pPr>
      <w:pStyle w:val="Header"/>
    </w:pPr>
    <w:r>
      <w:rPr>
        <w:noProof/>
        <w:lang w:val="fr-FR" w:eastAsia="fr-FR"/>
      </w:rPr>
      <w:drawing>
        <wp:anchor distT="0" distB="0" distL="114300" distR="114300" simplePos="0" relativeHeight="251658240" behindDoc="1" locked="0" layoutInCell="1" allowOverlap="1" wp14:anchorId="54919AE5" wp14:editId="4ABF1444">
          <wp:simplePos x="0" y="0"/>
          <wp:positionH relativeFrom="page">
            <wp:posOffset>15446</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E603CC2" w14:textId="77777777" w:rsidR="002E4993" w:rsidRPr="00ED2A8D" w:rsidRDefault="002E4993" w:rsidP="008747E0">
    <w:pPr>
      <w:pStyle w:val="Header"/>
    </w:pPr>
  </w:p>
  <w:p w14:paraId="5D07BE3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F165" w14:textId="77777777" w:rsidR="002E4993" w:rsidRPr="00ED2A8D" w:rsidRDefault="002E4993" w:rsidP="008747E0">
    <w:pPr>
      <w:pStyle w:val="Header"/>
    </w:pPr>
    <w:r>
      <w:rPr>
        <w:noProof/>
        <w:lang w:val="fr-FR" w:eastAsia="fr-FR"/>
      </w:rPr>
      <w:drawing>
        <wp:anchor distT="0" distB="0" distL="114300" distR="114300" simplePos="0" relativeHeight="251658242" behindDoc="1" locked="0" layoutInCell="1" allowOverlap="1" wp14:anchorId="483E7BD4" wp14:editId="202160E4">
          <wp:simplePos x="0" y="0"/>
          <wp:positionH relativeFrom="page">
            <wp:posOffset>6840855</wp:posOffset>
          </wp:positionH>
          <wp:positionV relativeFrom="page">
            <wp:posOffset>0</wp:posOffset>
          </wp:positionV>
          <wp:extent cx="720000" cy="720000"/>
          <wp:effectExtent l="0" t="0" r="4445" b="4445"/>
          <wp:wrapNone/>
          <wp:docPr id="67283499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6285C8" w14:textId="77777777" w:rsidR="002E4993" w:rsidRPr="00ED2A8D" w:rsidRDefault="002E4993" w:rsidP="008747E0">
    <w:pPr>
      <w:pStyle w:val="Header"/>
    </w:pPr>
  </w:p>
  <w:p w14:paraId="48B33E8B" w14:textId="77777777" w:rsidR="002E4993" w:rsidRDefault="002E4993" w:rsidP="008747E0">
    <w:pPr>
      <w:pStyle w:val="Header"/>
    </w:pPr>
  </w:p>
  <w:p w14:paraId="1F734220" w14:textId="77777777" w:rsidR="002E4993" w:rsidRDefault="002E4993" w:rsidP="008747E0">
    <w:pPr>
      <w:pStyle w:val="Header"/>
    </w:pPr>
  </w:p>
  <w:p w14:paraId="23BC811F" w14:textId="77777777" w:rsidR="002E4993" w:rsidRDefault="002E4993" w:rsidP="008747E0">
    <w:pPr>
      <w:pStyle w:val="Header"/>
    </w:pPr>
  </w:p>
  <w:p w14:paraId="11B23E48" w14:textId="77777777" w:rsidR="002E4993" w:rsidRPr="00441393" w:rsidRDefault="002E4993" w:rsidP="00441393">
    <w:pPr>
      <w:pStyle w:val="Annexcontents"/>
    </w:pPr>
    <w:r w:rsidRPr="006E3938">
      <w:rPr>
        <w:sz w:val="56"/>
      </w:rPr>
      <w:t>DOCUMENT</w:t>
    </w:r>
    <w:r>
      <w:t xml:space="preserve"> </w:t>
    </w:r>
    <w:r w:rsidRPr="006E3938">
      <w:rPr>
        <w:sz w:val="56"/>
      </w:rPr>
      <w:t>REVISION</w:t>
    </w:r>
  </w:p>
  <w:p w14:paraId="7E0C1696" w14:textId="77777777" w:rsidR="002E4993" w:rsidRPr="00ED2A8D" w:rsidRDefault="002E4993" w:rsidP="008747E0">
    <w:pPr>
      <w:pStyle w:val="Header"/>
    </w:pPr>
  </w:p>
  <w:p w14:paraId="30CB6ECE"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AEB9F" w14:textId="00C779F1" w:rsidR="008E1FB2" w:rsidRPr="00AC33A2" w:rsidRDefault="008E1FB2" w:rsidP="008E1FB2">
    <w:pPr>
      <w:pStyle w:val="Header"/>
    </w:pPr>
    <w:r>
      <w:rPr>
        <w:noProof/>
        <w:lang w:val="fr-FR" w:eastAsia="fr-FR"/>
      </w:rPr>
      <w:drawing>
        <wp:anchor distT="0" distB="0" distL="114300" distR="114300" simplePos="0" relativeHeight="251658244" behindDoc="1" locked="0" layoutInCell="1" allowOverlap="1" wp14:anchorId="3E6E002A" wp14:editId="1D091716">
          <wp:simplePos x="0" y="0"/>
          <wp:positionH relativeFrom="page">
            <wp:posOffset>6840855</wp:posOffset>
          </wp:positionH>
          <wp:positionV relativeFrom="page">
            <wp:posOffset>0</wp:posOffset>
          </wp:positionV>
          <wp:extent cx="720000" cy="720000"/>
          <wp:effectExtent l="0" t="0" r="4445" b="4445"/>
          <wp:wrapNone/>
          <wp:docPr id="26274455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3BCA6" w14:textId="77B92925" w:rsidR="008E1FB2" w:rsidRPr="006E3938" w:rsidDel="00FE46B7" w:rsidRDefault="008E1FB2" w:rsidP="008E1FB2">
    <w:pPr>
      <w:pStyle w:val="Annexcontents"/>
      <w:rPr>
        <w:del w:id="112" w:author="Paul Mueller" w:date="2025-04-08T11:56:00Z"/>
        <w:sz w:val="56"/>
      </w:rPr>
    </w:pPr>
    <w:del w:id="113" w:author="Paul Mueller" w:date="2025-04-08T11:56:00Z">
      <w:r w:rsidRPr="006E3938" w:rsidDel="00FE46B7">
        <w:rPr>
          <w:color w:val="009FDF"/>
          <w:sz w:val="56"/>
        </w:rPr>
        <w:delText>ANNEX CONTENTS</w:delText>
      </w:r>
    </w:del>
  </w:p>
  <w:p w14:paraId="46DF9850" w14:textId="77777777" w:rsidR="002E4993" w:rsidRPr="00667792" w:rsidRDefault="002E4993" w:rsidP="00667792">
    <w:pPr>
      <w:pStyle w:val="Header"/>
    </w:pPr>
    <w:r>
      <w:rPr>
        <w:noProof/>
        <w:lang w:val="fr-FR" w:eastAsia="fr-FR"/>
      </w:rPr>
      <w:drawing>
        <wp:anchor distT="0" distB="0" distL="114300" distR="114300" simplePos="0" relativeHeight="251658243" behindDoc="1" locked="0" layoutInCell="1" allowOverlap="1" wp14:anchorId="62D7BDBF" wp14:editId="09973B1B">
          <wp:simplePos x="0" y="0"/>
          <wp:positionH relativeFrom="page">
            <wp:posOffset>6850851</wp:posOffset>
          </wp:positionH>
          <wp:positionV relativeFrom="page">
            <wp:posOffset>4111</wp:posOffset>
          </wp:positionV>
          <wp:extent cx="720000" cy="720000"/>
          <wp:effectExtent l="0" t="0" r="4445" b="4445"/>
          <wp:wrapNone/>
          <wp:docPr id="214170160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2A7C5" w14:textId="77777777" w:rsidR="003B0AA8" w:rsidRPr="00667792" w:rsidRDefault="003B0AA8" w:rsidP="00667792">
    <w:pPr>
      <w:pStyle w:val="Header"/>
    </w:pPr>
    <w:r>
      <w:rPr>
        <w:noProof/>
        <w:lang w:val="fr-FR" w:eastAsia="fr-FR"/>
      </w:rPr>
      <w:drawing>
        <wp:anchor distT="0" distB="0" distL="114300" distR="114300" simplePos="0" relativeHeight="251658245" behindDoc="1" locked="0" layoutInCell="1" allowOverlap="1" wp14:anchorId="5AAAE910" wp14:editId="69BBE300">
          <wp:simplePos x="0" y="0"/>
          <wp:positionH relativeFrom="page">
            <wp:posOffset>6850851</wp:posOffset>
          </wp:positionH>
          <wp:positionV relativeFrom="page">
            <wp:posOffset>4111</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56A3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2EFC9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86F60F06"/>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33C44CD0"/>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5E8CE9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A5A259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CFE05C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294BB8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430441C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hybridMultilevel"/>
    <w:tmpl w:val="473427E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69042EB8"/>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244A73B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8"/>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E67CB026"/>
    <w:lvl w:ilvl="0">
      <w:start w:val="1"/>
      <w:numFmt w:val="decimal"/>
      <w:pStyle w:val="Tablecaption"/>
      <w:lvlText w:val="Table %1"/>
      <w:lvlJc w:val="left"/>
      <w:pPr>
        <w:ind w:left="1134" w:hanging="1134"/>
      </w:pPr>
      <w:rPr>
        <w:rFonts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BBF2D73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D033BC3"/>
    <w:multiLevelType w:val="hybridMultilevel"/>
    <w:tmpl w:val="664A7F98"/>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E01D9"/>
    <w:multiLevelType w:val="hybridMultilevel"/>
    <w:tmpl w:val="4B7EB2D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B00BE6"/>
    <w:multiLevelType w:val="multilevel"/>
    <w:tmpl w:val="99EECDC4"/>
    <w:lvl w:ilvl="0">
      <w:start w:val="1"/>
      <w:numFmt w:val="decimal"/>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34245C5"/>
    <w:multiLevelType w:val="multilevel"/>
    <w:tmpl w:val="780286AE"/>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EE5AA254"/>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401245"/>
    <w:multiLevelType w:val="multilevel"/>
    <w:tmpl w:val="CEE6E8CC"/>
    <w:lvl w:ilvl="0">
      <w:start w:val="1"/>
      <w:numFmt w:val="decimal"/>
      <w:pStyle w:val="AnnexAHead1"/>
      <w:lvlText w:val="PART %1"/>
      <w:lvlJc w:val="left"/>
      <w:pPr>
        <w:ind w:left="360" w:hanging="360"/>
      </w:pPr>
      <w:rPr>
        <w:rFonts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val="0"/>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76301AE"/>
    <w:multiLevelType w:val="multilevel"/>
    <w:tmpl w:val="2854A230"/>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D8069E"/>
    <w:multiLevelType w:val="hybridMultilevel"/>
    <w:tmpl w:val="87B0D87E"/>
    <w:lvl w:ilvl="0" w:tplc="18090001">
      <w:start w:val="1"/>
      <w:numFmt w:val="bullet"/>
      <w:lvlText w:val=""/>
      <w:lvlJc w:val="left"/>
      <w:pPr>
        <w:ind w:left="473" w:hanging="360"/>
      </w:pPr>
      <w:rPr>
        <w:rFonts w:ascii="Symbol" w:hAnsi="Symbol" w:hint="default"/>
      </w:rPr>
    </w:lvl>
    <w:lvl w:ilvl="1" w:tplc="18090003" w:tentative="1">
      <w:start w:val="1"/>
      <w:numFmt w:val="bullet"/>
      <w:lvlText w:val="o"/>
      <w:lvlJc w:val="left"/>
      <w:pPr>
        <w:ind w:left="1193" w:hanging="360"/>
      </w:pPr>
      <w:rPr>
        <w:rFonts w:ascii="Courier New" w:hAnsi="Courier New" w:cs="Courier New" w:hint="default"/>
      </w:rPr>
    </w:lvl>
    <w:lvl w:ilvl="2" w:tplc="18090005" w:tentative="1">
      <w:start w:val="1"/>
      <w:numFmt w:val="bullet"/>
      <w:lvlText w:val=""/>
      <w:lvlJc w:val="left"/>
      <w:pPr>
        <w:ind w:left="1913" w:hanging="360"/>
      </w:pPr>
      <w:rPr>
        <w:rFonts w:ascii="Wingdings" w:hAnsi="Wingdings" w:hint="default"/>
      </w:rPr>
    </w:lvl>
    <w:lvl w:ilvl="3" w:tplc="18090001" w:tentative="1">
      <w:start w:val="1"/>
      <w:numFmt w:val="bullet"/>
      <w:lvlText w:val=""/>
      <w:lvlJc w:val="left"/>
      <w:pPr>
        <w:ind w:left="2633" w:hanging="360"/>
      </w:pPr>
      <w:rPr>
        <w:rFonts w:ascii="Symbol" w:hAnsi="Symbol" w:hint="default"/>
      </w:rPr>
    </w:lvl>
    <w:lvl w:ilvl="4" w:tplc="18090003" w:tentative="1">
      <w:start w:val="1"/>
      <w:numFmt w:val="bullet"/>
      <w:lvlText w:val="o"/>
      <w:lvlJc w:val="left"/>
      <w:pPr>
        <w:ind w:left="3353" w:hanging="360"/>
      </w:pPr>
      <w:rPr>
        <w:rFonts w:ascii="Courier New" w:hAnsi="Courier New" w:cs="Courier New" w:hint="default"/>
      </w:rPr>
    </w:lvl>
    <w:lvl w:ilvl="5" w:tplc="18090005" w:tentative="1">
      <w:start w:val="1"/>
      <w:numFmt w:val="bullet"/>
      <w:lvlText w:val=""/>
      <w:lvlJc w:val="left"/>
      <w:pPr>
        <w:ind w:left="4073" w:hanging="360"/>
      </w:pPr>
      <w:rPr>
        <w:rFonts w:ascii="Wingdings" w:hAnsi="Wingdings" w:hint="default"/>
      </w:rPr>
    </w:lvl>
    <w:lvl w:ilvl="6" w:tplc="18090001" w:tentative="1">
      <w:start w:val="1"/>
      <w:numFmt w:val="bullet"/>
      <w:lvlText w:val=""/>
      <w:lvlJc w:val="left"/>
      <w:pPr>
        <w:ind w:left="4793" w:hanging="360"/>
      </w:pPr>
      <w:rPr>
        <w:rFonts w:ascii="Symbol" w:hAnsi="Symbol" w:hint="default"/>
      </w:rPr>
    </w:lvl>
    <w:lvl w:ilvl="7" w:tplc="18090003" w:tentative="1">
      <w:start w:val="1"/>
      <w:numFmt w:val="bullet"/>
      <w:lvlText w:val="o"/>
      <w:lvlJc w:val="left"/>
      <w:pPr>
        <w:ind w:left="5513" w:hanging="360"/>
      </w:pPr>
      <w:rPr>
        <w:rFonts w:ascii="Courier New" w:hAnsi="Courier New" w:cs="Courier New" w:hint="default"/>
      </w:rPr>
    </w:lvl>
    <w:lvl w:ilvl="8" w:tplc="18090005" w:tentative="1">
      <w:start w:val="1"/>
      <w:numFmt w:val="bullet"/>
      <w:lvlText w:val=""/>
      <w:lvlJc w:val="left"/>
      <w:pPr>
        <w:ind w:left="6233" w:hanging="360"/>
      </w:pPr>
      <w:rPr>
        <w:rFonts w:ascii="Wingdings" w:hAnsi="Wingdings" w:hint="default"/>
      </w:rPr>
    </w:lvl>
  </w:abstractNum>
  <w:abstractNum w:abstractNumId="23" w15:restartNumberingAfterBreak="0">
    <w:nsid w:val="3E6B4F5D"/>
    <w:multiLevelType w:val="multilevel"/>
    <w:tmpl w:val="4EB4D976"/>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438CCA30"/>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60EE186E"/>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F97DEE"/>
    <w:multiLevelType w:val="multilevel"/>
    <w:tmpl w:val="9D540F96"/>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7AB4D84"/>
    <w:multiLevelType w:val="multilevel"/>
    <w:tmpl w:val="379CADB4"/>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A021B6A"/>
    <w:multiLevelType w:val="hybridMultilevel"/>
    <w:tmpl w:val="31BED272"/>
    <w:lvl w:ilvl="0" w:tplc="F85430C6">
      <w:start w:val="1"/>
      <w:numFmt w:val="decimal"/>
      <w:pStyle w:val="List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6D64DA6"/>
    <w:multiLevelType w:val="hybridMultilevel"/>
    <w:tmpl w:val="C5A6286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86A4AAFA"/>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7F8A360E"/>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63864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22533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660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8573481">
    <w:abstractNumId w:val="11"/>
  </w:num>
  <w:num w:numId="5" w16cid:durableId="656760484">
    <w:abstractNumId w:val="20"/>
  </w:num>
  <w:num w:numId="6" w16cid:durableId="253633698">
    <w:abstractNumId w:val="24"/>
  </w:num>
  <w:num w:numId="7" w16cid:durableId="1135834611">
    <w:abstractNumId w:val="21"/>
  </w:num>
  <w:num w:numId="8" w16cid:durableId="1643000329">
    <w:abstractNumId w:val="13"/>
  </w:num>
  <w:num w:numId="9" w16cid:durableId="281112092">
    <w:abstractNumId w:val="26"/>
  </w:num>
  <w:num w:numId="10" w16cid:durableId="133639595">
    <w:abstractNumId w:val="18"/>
  </w:num>
  <w:num w:numId="11" w16cid:durableId="1481462018">
    <w:abstractNumId w:val="14"/>
  </w:num>
  <w:num w:numId="12" w16cid:durableId="724062547">
    <w:abstractNumId w:val="25"/>
  </w:num>
  <w:num w:numId="13" w16cid:durableId="1160927493">
    <w:abstractNumId w:val="31"/>
  </w:num>
  <w:num w:numId="14" w16cid:durableId="1717698875">
    <w:abstractNumId w:val="9"/>
  </w:num>
  <w:num w:numId="15" w16cid:durableId="2034726023">
    <w:abstractNumId w:val="29"/>
  </w:num>
  <w:num w:numId="16" w16cid:durableId="1834947328">
    <w:abstractNumId w:val="32"/>
  </w:num>
  <w:num w:numId="17" w16cid:durableId="7221585">
    <w:abstractNumId w:val="23"/>
  </w:num>
  <w:num w:numId="18" w16cid:durableId="1839271702">
    <w:abstractNumId w:val="17"/>
  </w:num>
  <w:num w:numId="19" w16cid:durableId="1210458376">
    <w:abstractNumId w:val="27"/>
  </w:num>
  <w:num w:numId="20" w16cid:durableId="1589271132">
    <w:abstractNumId w:val="10"/>
  </w:num>
  <w:num w:numId="21" w16cid:durableId="1364864146">
    <w:abstractNumId w:val="16"/>
  </w:num>
  <w:num w:numId="22" w16cid:durableId="1261453267">
    <w:abstractNumId w:val="30"/>
  </w:num>
  <w:num w:numId="23" w16cid:durableId="624581165">
    <w:abstractNumId w:val="15"/>
  </w:num>
  <w:num w:numId="24" w16cid:durableId="14504670">
    <w:abstractNumId w:val="12"/>
  </w:num>
  <w:num w:numId="25" w16cid:durableId="1004167433">
    <w:abstractNumId w:val="19"/>
  </w:num>
  <w:num w:numId="26" w16cid:durableId="1983845403">
    <w:abstractNumId w:val="28"/>
  </w:num>
  <w:num w:numId="27" w16cid:durableId="682123555">
    <w:abstractNumId w:val="28"/>
    <w:lvlOverride w:ilvl="0">
      <w:startOverride w:val="1"/>
    </w:lvlOverride>
  </w:num>
  <w:num w:numId="28" w16cid:durableId="1553342602">
    <w:abstractNumId w:val="22"/>
  </w:num>
  <w:num w:numId="29" w16cid:durableId="752554984">
    <w:abstractNumId w:val="8"/>
  </w:num>
  <w:num w:numId="30" w16cid:durableId="1259170872">
    <w:abstractNumId w:val="7"/>
  </w:num>
  <w:num w:numId="31" w16cid:durableId="1294477831">
    <w:abstractNumId w:val="2"/>
  </w:num>
  <w:num w:numId="32" w16cid:durableId="555288257">
    <w:abstractNumId w:val="28"/>
    <w:lvlOverride w:ilvl="0">
      <w:startOverride w:val="1"/>
    </w:lvlOverride>
  </w:num>
  <w:num w:numId="33" w16cid:durableId="1535532103">
    <w:abstractNumId w:val="6"/>
  </w:num>
  <w:num w:numId="34" w16cid:durableId="1218467388">
    <w:abstractNumId w:val="5"/>
  </w:num>
  <w:num w:numId="35" w16cid:durableId="1975409198">
    <w:abstractNumId w:val="4"/>
  </w:num>
  <w:num w:numId="36" w16cid:durableId="67307272">
    <w:abstractNumId w:val="3"/>
  </w:num>
  <w:num w:numId="37" w16cid:durableId="1427726595">
    <w:abstractNumId w:val="1"/>
  </w:num>
  <w:num w:numId="38" w16cid:durableId="2064743311">
    <w:abstractNumId w:val="0"/>
  </w:num>
  <w:num w:numId="39" w16cid:durableId="2027708612">
    <w:abstractNumId w:val="28"/>
    <w:lvlOverride w:ilvl="0">
      <w:startOverride w:val="1"/>
    </w:lvlOverride>
  </w:num>
  <w:num w:numId="40" w16cid:durableId="546259745">
    <w:abstractNumId w:val="28"/>
    <w:lvlOverride w:ilvl="0">
      <w:startOverride w:val="1"/>
    </w:lvlOverride>
  </w:num>
  <w:num w:numId="41" w16cid:durableId="808322674">
    <w:abstractNumId w:val="11"/>
  </w:num>
  <w:num w:numId="42" w16cid:durableId="87507627">
    <w:abstractNumId w:val="11"/>
  </w:num>
  <w:num w:numId="43" w16cid:durableId="1755666052">
    <w:abstractNumId w:val="11"/>
  </w:num>
  <w:num w:numId="44" w16cid:durableId="1589921368">
    <w:abstractNumId w:val="11"/>
  </w:num>
  <w:num w:numId="45" w16cid:durableId="328407557">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ueller">
    <w15:presenceInfo w15:providerId="Windows Live" w15:userId="17307a3077d70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C44"/>
    <w:rsid w:val="000036B0"/>
    <w:rsid w:val="00015B2E"/>
    <w:rsid w:val="000174F9"/>
    <w:rsid w:val="00023C4D"/>
    <w:rsid w:val="000258F6"/>
    <w:rsid w:val="000379A7"/>
    <w:rsid w:val="00040954"/>
    <w:rsid w:val="00040EB8"/>
    <w:rsid w:val="00055311"/>
    <w:rsid w:val="00057B27"/>
    <w:rsid w:val="00057B6D"/>
    <w:rsid w:val="00060C0C"/>
    <w:rsid w:val="00061A7B"/>
    <w:rsid w:val="00076302"/>
    <w:rsid w:val="00084FE9"/>
    <w:rsid w:val="000859C4"/>
    <w:rsid w:val="000904ED"/>
    <w:rsid w:val="0009304C"/>
    <w:rsid w:val="00094508"/>
    <w:rsid w:val="00096642"/>
    <w:rsid w:val="00096D93"/>
    <w:rsid w:val="000A27A8"/>
    <w:rsid w:val="000B26B9"/>
    <w:rsid w:val="000B26FA"/>
    <w:rsid w:val="000C711B"/>
    <w:rsid w:val="000D07AC"/>
    <w:rsid w:val="000D312A"/>
    <w:rsid w:val="000D7AEA"/>
    <w:rsid w:val="000E3954"/>
    <w:rsid w:val="000E3E52"/>
    <w:rsid w:val="000F0F9F"/>
    <w:rsid w:val="000F3F43"/>
    <w:rsid w:val="000F5E9D"/>
    <w:rsid w:val="00111E0A"/>
    <w:rsid w:val="00113D5B"/>
    <w:rsid w:val="00113F8F"/>
    <w:rsid w:val="001158BD"/>
    <w:rsid w:val="0011782B"/>
    <w:rsid w:val="00122F59"/>
    <w:rsid w:val="00130057"/>
    <w:rsid w:val="00133482"/>
    <w:rsid w:val="001349DB"/>
    <w:rsid w:val="001357A2"/>
    <w:rsid w:val="00136E58"/>
    <w:rsid w:val="00140600"/>
    <w:rsid w:val="00161325"/>
    <w:rsid w:val="0016527D"/>
    <w:rsid w:val="00166C2E"/>
    <w:rsid w:val="00166DF5"/>
    <w:rsid w:val="00174428"/>
    <w:rsid w:val="001875B1"/>
    <w:rsid w:val="001A5820"/>
    <w:rsid w:val="001B49BD"/>
    <w:rsid w:val="001B5D0A"/>
    <w:rsid w:val="001B7940"/>
    <w:rsid w:val="001C16E6"/>
    <w:rsid w:val="001C26D5"/>
    <w:rsid w:val="001D4A3E"/>
    <w:rsid w:val="001E02A3"/>
    <w:rsid w:val="001E416D"/>
    <w:rsid w:val="001E7A88"/>
    <w:rsid w:val="002005AD"/>
    <w:rsid w:val="00201337"/>
    <w:rsid w:val="002022EA"/>
    <w:rsid w:val="00205B17"/>
    <w:rsid w:val="00205D9B"/>
    <w:rsid w:val="00215278"/>
    <w:rsid w:val="002204DA"/>
    <w:rsid w:val="0022371A"/>
    <w:rsid w:val="002520AD"/>
    <w:rsid w:val="002547CB"/>
    <w:rsid w:val="00257DF8"/>
    <w:rsid w:val="00257E4A"/>
    <w:rsid w:val="00266DA4"/>
    <w:rsid w:val="00267A45"/>
    <w:rsid w:val="0027175D"/>
    <w:rsid w:val="0029625F"/>
    <w:rsid w:val="002D4A42"/>
    <w:rsid w:val="002D5AF0"/>
    <w:rsid w:val="002E2A60"/>
    <w:rsid w:val="002E4993"/>
    <w:rsid w:val="002E5BAC"/>
    <w:rsid w:val="002E7635"/>
    <w:rsid w:val="002F265A"/>
    <w:rsid w:val="002F3E5C"/>
    <w:rsid w:val="002F40FA"/>
    <w:rsid w:val="002F5EC0"/>
    <w:rsid w:val="003016B5"/>
    <w:rsid w:val="00301AE1"/>
    <w:rsid w:val="00302F56"/>
    <w:rsid w:val="00305EFE"/>
    <w:rsid w:val="00310F78"/>
    <w:rsid w:val="00310F95"/>
    <w:rsid w:val="00312966"/>
    <w:rsid w:val="00313D85"/>
    <w:rsid w:val="00315CE3"/>
    <w:rsid w:val="00316598"/>
    <w:rsid w:val="00320A41"/>
    <w:rsid w:val="003251FE"/>
    <w:rsid w:val="003274DB"/>
    <w:rsid w:val="00327FBF"/>
    <w:rsid w:val="00336410"/>
    <w:rsid w:val="00336E9F"/>
    <w:rsid w:val="00355D9A"/>
    <w:rsid w:val="00355DFD"/>
    <w:rsid w:val="003569B3"/>
    <w:rsid w:val="0036382D"/>
    <w:rsid w:val="00380350"/>
    <w:rsid w:val="00380B4E"/>
    <w:rsid w:val="003816E4"/>
    <w:rsid w:val="003819D9"/>
    <w:rsid w:val="003A7759"/>
    <w:rsid w:val="003B03EA"/>
    <w:rsid w:val="003B0AA8"/>
    <w:rsid w:val="003B5C7C"/>
    <w:rsid w:val="003C0388"/>
    <w:rsid w:val="003C7C34"/>
    <w:rsid w:val="003D0F37"/>
    <w:rsid w:val="003D49C0"/>
    <w:rsid w:val="003D5150"/>
    <w:rsid w:val="003E674A"/>
    <w:rsid w:val="003E6A06"/>
    <w:rsid w:val="003F1C3A"/>
    <w:rsid w:val="003F2940"/>
    <w:rsid w:val="00401703"/>
    <w:rsid w:val="0040376B"/>
    <w:rsid w:val="00405755"/>
    <w:rsid w:val="00423245"/>
    <w:rsid w:val="0043001F"/>
    <w:rsid w:val="00431862"/>
    <w:rsid w:val="00441393"/>
    <w:rsid w:val="00442514"/>
    <w:rsid w:val="0044753A"/>
    <w:rsid w:val="00447CF0"/>
    <w:rsid w:val="00456EE9"/>
    <w:rsid w:val="00456F10"/>
    <w:rsid w:val="00492A8D"/>
    <w:rsid w:val="004959C2"/>
    <w:rsid w:val="004A01C5"/>
    <w:rsid w:val="004A28E9"/>
    <w:rsid w:val="004B518C"/>
    <w:rsid w:val="004C175A"/>
    <w:rsid w:val="004C3279"/>
    <w:rsid w:val="004D24EC"/>
    <w:rsid w:val="004E1D57"/>
    <w:rsid w:val="004E2F16"/>
    <w:rsid w:val="004E709D"/>
    <w:rsid w:val="004F6E92"/>
    <w:rsid w:val="00503044"/>
    <w:rsid w:val="00515107"/>
    <w:rsid w:val="00523040"/>
    <w:rsid w:val="00523B0D"/>
    <w:rsid w:val="005248D7"/>
    <w:rsid w:val="00526234"/>
    <w:rsid w:val="00530A84"/>
    <w:rsid w:val="005378B8"/>
    <w:rsid w:val="0054564C"/>
    <w:rsid w:val="00547659"/>
    <w:rsid w:val="00552AC8"/>
    <w:rsid w:val="00557434"/>
    <w:rsid w:val="005629E8"/>
    <w:rsid w:val="00564664"/>
    <w:rsid w:val="00584E89"/>
    <w:rsid w:val="0059159F"/>
    <w:rsid w:val="00595415"/>
    <w:rsid w:val="00597652"/>
    <w:rsid w:val="005A080B"/>
    <w:rsid w:val="005B12A5"/>
    <w:rsid w:val="005C161A"/>
    <w:rsid w:val="005C1BCB"/>
    <w:rsid w:val="005C2312"/>
    <w:rsid w:val="005C4735"/>
    <w:rsid w:val="005C5C63"/>
    <w:rsid w:val="005C67E5"/>
    <w:rsid w:val="005D304B"/>
    <w:rsid w:val="005E29E4"/>
    <w:rsid w:val="005E3927"/>
    <w:rsid w:val="005E3989"/>
    <w:rsid w:val="005E4659"/>
    <w:rsid w:val="005F1386"/>
    <w:rsid w:val="005F17C2"/>
    <w:rsid w:val="005F5934"/>
    <w:rsid w:val="006127AC"/>
    <w:rsid w:val="006174EE"/>
    <w:rsid w:val="00623FF2"/>
    <w:rsid w:val="00625BCC"/>
    <w:rsid w:val="00634A78"/>
    <w:rsid w:val="00640299"/>
    <w:rsid w:val="00642025"/>
    <w:rsid w:val="0065107F"/>
    <w:rsid w:val="006546DD"/>
    <w:rsid w:val="00657038"/>
    <w:rsid w:val="00662B3E"/>
    <w:rsid w:val="0066300E"/>
    <w:rsid w:val="00666061"/>
    <w:rsid w:val="00667424"/>
    <w:rsid w:val="00667792"/>
    <w:rsid w:val="00671677"/>
    <w:rsid w:val="006750F2"/>
    <w:rsid w:val="00682D34"/>
    <w:rsid w:val="00682F47"/>
    <w:rsid w:val="0068553C"/>
    <w:rsid w:val="00685F34"/>
    <w:rsid w:val="0069671C"/>
    <w:rsid w:val="006975A8"/>
    <w:rsid w:val="00697AF7"/>
    <w:rsid w:val="006A153E"/>
    <w:rsid w:val="006A48A6"/>
    <w:rsid w:val="006B2D4C"/>
    <w:rsid w:val="006C075C"/>
    <w:rsid w:val="006C1D91"/>
    <w:rsid w:val="006C3053"/>
    <w:rsid w:val="006E0E7D"/>
    <w:rsid w:val="006E2635"/>
    <w:rsid w:val="006E386B"/>
    <w:rsid w:val="006E3938"/>
    <w:rsid w:val="006E6477"/>
    <w:rsid w:val="006F1C14"/>
    <w:rsid w:val="006F44C0"/>
    <w:rsid w:val="00702A53"/>
    <w:rsid w:val="0070729F"/>
    <w:rsid w:val="007211BF"/>
    <w:rsid w:val="0072737A"/>
    <w:rsid w:val="00731DEE"/>
    <w:rsid w:val="007326BF"/>
    <w:rsid w:val="007351D6"/>
    <w:rsid w:val="0074389F"/>
    <w:rsid w:val="007448E9"/>
    <w:rsid w:val="00755B03"/>
    <w:rsid w:val="00766AD4"/>
    <w:rsid w:val="00770558"/>
    <w:rsid w:val="007715E8"/>
    <w:rsid w:val="00776004"/>
    <w:rsid w:val="0078486B"/>
    <w:rsid w:val="00785A39"/>
    <w:rsid w:val="00787D8A"/>
    <w:rsid w:val="00790277"/>
    <w:rsid w:val="00791EBC"/>
    <w:rsid w:val="00793577"/>
    <w:rsid w:val="00796461"/>
    <w:rsid w:val="007A3968"/>
    <w:rsid w:val="007A3F1A"/>
    <w:rsid w:val="007A446A"/>
    <w:rsid w:val="007A72CF"/>
    <w:rsid w:val="007A7B17"/>
    <w:rsid w:val="007B6A93"/>
    <w:rsid w:val="007C3A63"/>
    <w:rsid w:val="007D2107"/>
    <w:rsid w:val="007D5895"/>
    <w:rsid w:val="007D77AB"/>
    <w:rsid w:val="007E30DF"/>
    <w:rsid w:val="007F7544"/>
    <w:rsid w:val="00800995"/>
    <w:rsid w:val="008076E9"/>
    <w:rsid w:val="00822227"/>
    <w:rsid w:val="0083218D"/>
    <w:rsid w:val="008326B2"/>
    <w:rsid w:val="008336A7"/>
    <w:rsid w:val="0083649F"/>
    <w:rsid w:val="00841505"/>
    <w:rsid w:val="00846831"/>
    <w:rsid w:val="00850F97"/>
    <w:rsid w:val="0085242A"/>
    <w:rsid w:val="00856939"/>
    <w:rsid w:val="008608A4"/>
    <w:rsid w:val="00864892"/>
    <w:rsid w:val="00865532"/>
    <w:rsid w:val="008737D3"/>
    <w:rsid w:val="008747E0"/>
    <w:rsid w:val="00876841"/>
    <w:rsid w:val="00891D81"/>
    <w:rsid w:val="008921A1"/>
    <w:rsid w:val="00895F7B"/>
    <w:rsid w:val="008972C3"/>
    <w:rsid w:val="008A59EA"/>
    <w:rsid w:val="008B237E"/>
    <w:rsid w:val="008C33B5"/>
    <w:rsid w:val="008D017F"/>
    <w:rsid w:val="008D1018"/>
    <w:rsid w:val="008D16C2"/>
    <w:rsid w:val="008E1F69"/>
    <w:rsid w:val="008E1FB2"/>
    <w:rsid w:val="008E59A3"/>
    <w:rsid w:val="008E6D46"/>
    <w:rsid w:val="008F57D8"/>
    <w:rsid w:val="00902834"/>
    <w:rsid w:val="009031FA"/>
    <w:rsid w:val="00905AAC"/>
    <w:rsid w:val="009069AA"/>
    <w:rsid w:val="0091081A"/>
    <w:rsid w:val="00911CE8"/>
    <w:rsid w:val="00914E26"/>
    <w:rsid w:val="0091590F"/>
    <w:rsid w:val="00920B0A"/>
    <w:rsid w:val="0092540C"/>
    <w:rsid w:val="00925E0F"/>
    <w:rsid w:val="00930F41"/>
    <w:rsid w:val="00931A57"/>
    <w:rsid w:val="0093793A"/>
    <w:rsid w:val="0094052B"/>
    <w:rsid w:val="009414E6"/>
    <w:rsid w:val="009575C8"/>
    <w:rsid w:val="0096748B"/>
    <w:rsid w:val="00971591"/>
    <w:rsid w:val="00974564"/>
    <w:rsid w:val="00974E99"/>
    <w:rsid w:val="009764FA"/>
    <w:rsid w:val="00980192"/>
    <w:rsid w:val="00987924"/>
    <w:rsid w:val="00990C89"/>
    <w:rsid w:val="00994A35"/>
    <w:rsid w:val="00994D97"/>
    <w:rsid w:val="009A0F4C"/>
    <w:rsid w:val="009B5154"/>
    <w:rsid w:val="009B692C"/>
    <w:rsid w:val="009B785E"/>
    <w:rsid w:val="009C26F8"/>
    <w:rsid w:val="009C3A74"/>
    <w:rsid w:val="009C45CF"/>
    <w:rsid w:val="009C609E"/>
    <w:rsid w:val="009E0327"/>
    <w:rsid w:val="009E0D17"/>
    <w:rsid w:val="009E16EC"/>
    <w:rsid w:val="009E4A4D"/>
    <w:rsid w:val="009F081F"/>
    <w:rsid w:val="009F38AF"/>
    <w:rsid w:val="009F47E6"/>
    <w:rsid w:val="00A03CFD"/>
    <w:rsid w:val="00A04F81"/>
    <w:rsid w:val="00A13E56"/>
    <w:rsid w:val="00A24838"/>
    <w:rsid w:val="00A326AC"/>
    <w:rsid w:val="00A4308C"/>
    <w:rsid w:val="00A46392"/>
    <w:rsid w:val="00A549B3"/>
    <w:rsid w:val="00A67CD7"/>
    <w:rsid w:val="00A70F46"/>
    <w:rsid w:val="00A72ED7"/>
    <w:rsid w:val="00A902F3"/>
    <w:rsid w:val="00A90D86"/>
    <w:rsid w:val="00A91BAC"/>
    <w:rsid w:val="00A97C44"/>
    <w:rsid w:val="00AA3E01"/>
    <w:rsid w:val="00AB04DD"/>
    <w:rsid w:val="00AB3E9E"/>
    <w:rsid w:val="00AC193B"/>
    <w:rsid w:val="00AC33A2"/>
    <w:rsid w:val="00AC52DB"/>
    <w:rsid w:val="00AD3D3A"/>
    <w:rsid w:val="00AD6D3F"/>
    <w:rsid w:val="00AD7D7B"/>
    <w:rsid w:val="00AE65F1"/>
    <w:rsid w:val="00AE6BB4"/>
    <w:rsid w:val="00AE74AD"/>
    <w:rsid w:val="00AF159C"/>
    <w:rsid w:val="00AF1B4B"/>
    <w:rsid w:val="00AF48DB"/>
    <w:rsid w:val="00AF5330"/>
    <w:rsid w:val="00B01873"/>
    <w:rsid w:val="00B1108A"/>
    <w:rsid w:val="00B17253"/>
    <w:rsid w:val="00B17BE0"/>
    <w:rsid w:val="00B202C8"/>
    <w:rsid w:val="00B22DA7"/>
    <w:rsid w:val="00B2528D"/>
    <w:rsid w:val="00B31A41"/>
    <w:rsid w:val="00B40199"/>
    <w:rsid w:val="00B44840"/>
    <w:rsid w:val="00B502FF"/>
    <w:rsid w:val="00B67422"/>
    <w:rsid w:val="00B70BD4"/>
    <w:rsid w:val="00B72242"/>
    <w:rsid w:val="00B73463"/>
    <w:rsid w:val="00B74FF0"/>
    <w:rsid w:val="00B80404"/>
    <w:rsid w:val="00B85A68"/>
    <w:rsid w:val="00B86FAD"/>
    <w:rsid w:val="00B9016D"/>
    <w:rsid w:val="00B9212C"/>
    <w:rsid w:val="00B95BB4"/>
    <w:rsid w:val="00BA0F98"/>
    <w:rsid w:val="00BA1517"/>
    <w:rsid w:val="00BA525E"/>
    <w:rsid w:val="00BA67EF"/>
    <w:rsid w:val="00BA67FD"/>
    <w:rsid w:val="00BA7C48"/>
    <w:rsid w:val="00BB0446"/>
    <w:rsid w:val="00BB635D"/>
    <w:rsid w:val="00BC27F6"/>
    <w:rsid w:val="00BC39F4"/>
    <w:rsid w:val="00BC3F51"/>
    <w:rsid w:val="00BC73E9"/>
    <w:rsid w:val="00BD0748"/>
    <w:rsid w:val="00BD7EE1"/>
    <w:rsid w:val="00BE5568"/>
    <w:rsid w:val="00BF1358"/>
    <w:rsid w:val="00BF1928"/>
    <w:rsid w:val="00C0106D"/>
    <w:rsid w:val="00C01453"/>
    <w:rsid w:val="00C0462A"/>
    <w:rsid w:val="00C11BD7"/>
    <w:rsid w:val="00C133BE"/>
    <w:rsid w:val="00C222B4"/>
    <w:rsid w:val="00C2474B"/>
    <w:rsid w:val="00C265F7"/>
    <w:rsid w:val="00C3144E"/>
    <w:rsid w:val="00C319B0"/>
    <w:rsid w:val="00C35CF6"/>
    <w:rsid w:val="00C36028"/>
    <w:rsid w:val="00C417DC"/>
    <w:rsid w:val="00C42C0D"/>
    <w:rsid w:val="00C45042"/>
    <w:rsid w:val="00C533EC"/>
    <w:rsid w:val="00C53B5C"/>
    <w:rsid w:val="00C5418A"/>
    <w:rsid w:val="00C5470E"/>
    <w:rsid w:val="00C54FAC"/>
    <w:rsid w:val="00C55EFB"/>
    <w:rsid w:val="00C56585"/>
    <w:rsid w:val="00C56B3F"/>
    <w:rsid w:val="00C746A8"/>
    <w:rsid w:val="00C759CC"/>
    <w:rsid w:val="00C773D9"/>
    <w:rsid w:val="00C80ACE"/>
    <w:rsid w:val="00C81162"/>
    <w:rsid w:val="00C83666"/>
    <w:rsid w:val="00C870B5"/>
    <w:rsid w:val="00C91630"/>
    <w:rsid w:val="00C95D5C"/>
    <w:rsid w:val="00C96618"/>
    <w:rsid w:val="00C966EB"/>
    <w:rsid w:val="00CA04B1"/>
    <w:rsid w:val="00CA18FD"/>
    <w:rsid w:val="00CA2DFC"/>
    <w:rsid w:val="00CA5007"/>
    <w:rsid w:val="00CB03D4"/>
    <w:rsid w:val="00CB4870"/>
    <w:rsid w:val="00CB4F63"/>
    <w:rsid w:val="00CC2334"/>
    <w:rsid w:val="00CC35EF"/>
    <w:rsid w:val="00CC5048"/>
    <w:rsid w:val="00CC6246"/>
    <w:rsid w:val="00CE5E46"/>
    <w:rsid w:val="00D03225"/>
    <w:rsid w:val="00D12F28"/>
    <w:rsid w:val="00D1463A"/>
    <w:rsid w:val="00D21077"/>
    <w:rsid w:val="00D2316E"/>
    <w:rsid w:val="00D3700C"/>
    <w:rsid w:val="00D40847"/>
    <w:rsid w:val="00D45398"/>
    <w:rsid w:val="00D47A1C"/>
    <w:rsid w:val="00D653B1"/>
    <w:rsid w:val="00D65EF9"/>
    <w:rsid w:val="00D74AE1"/>
    <w:rsid w:val="00D85F44"/>
    <w:rsid w:val="00D865A8"/>
    <w:rsid w:val="00D92C2D"/>
    <w:rsid w:val="00DA0837"/>
    <w:rsid w:val="00DA09DA"/>
    <w:rsid w:val="00DA17CD"/>
    <w:rsid w:val="00DB25B3"/>
    <w:rsid w:val="00DD1DE5"/>
    <w:rsid w:val="00DD3B22"/>
    <w:rsid w:val="00DE0893"/>
    <w:rsid w:val="00DE2814"/>
    <w:rsid w:val="00DF68EA"/>
    <w:rsid w:val="00E01272"/>
    <w:rsid w:val="00E03846"/>
    <w:rsid w:val="00E20A7D"/>
    <w:rsid w:val="00E27A2F"/>
    <w:rsid w:val="00E34F42"/>
    <w:rsid w:val="00E42A94"/>
    <w:rsid w:val="00E456DC"/>
    <w:rsid w:val="00E458BF"/>
    <w:rsid w:val="00E52105"/>
    <w:rsid w:val="00E62428"/>
    <w:rsid w:val="00E706E7"/>
    <w:rsid w:val="00E72EEC"/>
    <w:rsid w:val="00E84229"/>
    <w:rsid w:val="00E90E4E"/>
    <w:rsid w:val="00E91749"/>
    <w:rsid w:val="00E9391E"/>
    <w:rsid w:val="00EA1052"/>
    <w:rsid w:val="00EA218F"/>
    <w:rsid w:val="00EA4F29"/>
    <w:rsid w:val="00EA5F83"/>
    <w:rsid w:val="00EA6F9D"/>
    <w:rsid w:val="00EB6F3C"/>
    <w:rsid w:val="00EC1E2C"/>
    <w:rsid w:val="00EC35DD"/>
    <w:rsid w:val="00ED0CF1"/>
    <w:rsid w:val="00ED2A6E"/>
    <w:rsid w:val="00ED2A8D"/>
    <w:rsid w:val="00ED4039"/>
    <w:rsid w:val="00EE54CB"/>
    <w:rsid w:val="00EF05EB"/>
    <w:rsid w:val="00EF1C54"/>
    <w:rsid w:val="00EF3A7B"/>
    <w:rsid w:val="00EF404B"/>
    <w:rsid w:val="00EF6243"/>
    <w:rsid w:val="00F00376"/>
    <w:rsid w:val="00F157E2"/>
    <w:rsid w:val="00F17BF2"/>
    <w:rsid w:val="00F42CE2"/>
    <w:rsid w:val="00F51773"/>
    <w:rsid w:val="00F527AC"/>
    <w:rsid w:val="00F575BD"/>
    <w:rsid w:val="00F6049C"/>
    <w:rsid w:val="00F61D83"/>
    <w:rsid w:val="00F65DD1"/>
    <w:rsid w:val="00F661C7"/>
    <w:rsid w:val="00F707B3"/>
    <w:rsid w:val="00F71135"/>
    <w:rsid w:val="00F752E1"/>
    <w:rsid w:val="00F83A53"/>
    <w:rsid w:val="00F90461"/>
    <w:rsid w:val="00F905E1"/>
    <w:rsid w:val="00FA2954"/>
    <w:rsid w:val="00FB6A3D"/>
    <w:rsid w:val="00FC378B"/>
    <w:rsid w:val="00FC3977"/>
    <w:rsid w:val="00FD2E36"/>
    <w:rsid w:val="00FD2F16"/>
    <w:rsid w:val="00FD6065"/>
    <w:rsid w:val="00FE46B7"/>
    <w:rsid w:val="00FF6538"/>
    <w:rsid w:val="00FF6A68"/>
    <w:rsid w:val="00FF7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F6C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2CE2"/>
    <w:pPr>
      <w:spacing w:after="0" w:line="216" w:lineRule="atLeast"/>
    </w:pPr>
    <w:rPr>
      <w:sz w:val="18"/>
      <w:lang w:val="en-GB"/>
    </w:rPr>
  </w:style>
  <w:style w:type="paragraph" w:styleId="Heading1">
    <w:name w:val="heading 1"/>
    <w:basedOn w:val="Normal"/>
    <w:next w:val="Heading1separatationline"/>
    <w:link w:val="Heading1Char"/>
    <w:rsid w:val="00F42CE2"/>
    <w:pPr>
      <w:keepNext/>
      <w:keepLines/>
      <w:numPr>
        <w:numId w:val="1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42CE2"/>
    <w:pPr>
      <w:keepNext/>
      <w:keepLines/>
      <w:numPr>
        <w:ilvl w:val="1"/>
        <w:numId w:val="1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42CE2"/>
    <w:pPr>
      <w:keepNext/>
      <w:keepLines/>
      <w:numPr>
        <w:ilvl w:val="2"/>
        <w:numId w:val="1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42CE2"/>
    <w:pPr>
      <w:keepNext/>
      <w:keepLines/>
      <w:numPr>
        <w:ilvl w:val="3"/>
        <w:numId w:val="1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F42CE2"/>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F42CE2"/>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F42CE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42CE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42CE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F42CE2"/>
    <w:pPr>
      <w:spacing w:after="0" w:line="240" w:lineRule="exact"/>
    </w:pPr>
    <w:rPr>
      <w:sz w:val="20"/>
      <w:lang w:val="en-GB"/>
    </w:rPr>
  </w:style>
  <w:style w:type="character" w:customStyle="1" w:styleId="HeaderChar">
    <w:name w:val="Header Char"/>
    <w:basedOn w:val="DefaultParagraphFont"/>
    <w:link w:val="Header"/>
    <w:rsid w:val="00F42CE2"/>
    <w:rPr>
      <w:sz w:val="20"/>
      <w:lang w:val="en-GB"/>
    </w:rPr>
  </w:style>
  <w:style w:type="paragraph" w:styleId="Footer">
    <w:name w:val="footer"/>
    <w:link w:val="FooterChar"/>
    <w:rsid w:val="00F42CE2"/>
    <w:pPr>
      <w:spacing w:after="0" w:line="240" w:lineRule="exact"/>
    </w:pPr>
    <w:rPr>
      <w:sz w:val="20"/>
      <w:lang w:val="en-GB"/>
    </w:rPr>
  </w:style>
  <w:style w:type="character" w:customStyle="1" w:styleId="FooterChar">
    <w:name w:val="Footer Char"/>
    <w:basedOn w:val="DefaultParagraphFont"/>
    <w:link w:val="Footer"/>
    <w:rsid w:val="00F42CE2"/>
    <w:rPr>
      <w:sz w:val="20"/>
      <w:lang w:val="en-GB"/>
    </w:rPr>
  </w:style>
  <w:style w:type="paragraph" w:styleId="BalloonText">
    <w:name w:val="Balloon Text"/>
    <w:basedOn w:val="Normal"/>
    <w:link w:val="BalloonTextChar"/>
    <w:rsid w:val="00F42CE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42CE2"/>
    <w:rPr>
      <w:rFonts w:ascii="Tahoma" w:hAnsi="Tahoma" w:cs="Tahoma"/>
      <w:sz w:val="16"/>
      <w:szCs w:val="16"/>
      <w:lang w:val="en-GB"/>
    </w:rPr>
  </w:style>
  <w:style w:type="table" w:styleId="TableGrid">
    <w:name w:val="Table Grid"/>
    <w:basedOn w:val="TableNormal"/>
    <w:uiPriority w:val="59"/>
    <w:rsid w:val="00F42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F42CE2"/>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F42CE2"/>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F42CE2"/>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42CE2"/>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F42CE2"/>
    <w:pPr>
      <w:ind w:left="360" w:hanging="360"/>
      <w:contextualSpacing/>
    </w:pPr>
    <w:rPr>
      <w:sz w:val="22"/>
    </w:rPr>
  </w:style>
  <w:style w:type="character" w:customStyle="1" w:styleId="Heading4Char">
    <w:name w:val="Heading 4 Char"/>
    <w:basedOn w:val="DefaultParagraphFont"/>
    <w:link w:val="Heading4"/>
    <w:rsid w:val="00F42CE2"/>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F42CE2"/>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F42CE2"/>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F42CE2"/>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F42C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F42CE2"/>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F42CE2"/>
    <w:pPr>
      <w:numPr>
        <w:numId w:val="0"/>
      </w:numPr>
      <w:ind w:left="1418"/>
    </w:pPr>
  </w:style>
  <w:style w:type="paragraph" w:customStyle="1" w:styleId="Heading1separatationline">
    <w:name w:val="Heading 1 separatation line"/>
    <w:basedOn w:val="Normal"/>
    <w:next w:val="BodyText"/>
    <w:rsid w:val="00F42CE2"/>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F42CE2"/>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F42CE2"/>
    <w:pPr>
      <w:spacing w:after="120"/>
      <w:ind w:left="360"/>
    </w:pPr>
    <w:rPr>
      <w:sz w:val="16"/>
      <w:szCs w:val="16"/>
    </w:rPr>
  </w:style>
  <w:style w:type="paragraph" w:customStyle="1" w:styleId="Editionnumber">
    <w:name w:val="Edition number"/>
    <w:basedOn w:val="Normal"/>
    <w:rsid w:val="00F42CE2"/>
    <w:rPr>
      <w:b/>
      <w:color w:val="00558C"/>
      <w:sz w:val="50"/>
      <w:szCs w:val="50"/>
    </w:rPr>
  </w:style>
  <w:style w:type="paragraph" w:customStyle="1" w:styleId="Editionnumber-footer">
    <w:name w:val="Edition number - footer"/>
    <w:basedOn w:val="Footer"/>
    <w:next w:val="NoSpacing"/>
    <w:rsid w:val="00F42CE2"/>
    <w:pPr>
      <w:framePr w:hSpace="142" w:wrap="around" w:hAnchor="margin" w:xAlign="center" w:yAlign="bottom"/>
      <w:spacing w:before="40" w:line="180" w:lineRule="exact"/>
      <w:suppressOverlap/>
    </w:pPr>
    <w:rPr>
      <w:b/>
      <w:color w:val="00558C" w:themeColor="accent1"/>
      <w:sz w:val="15"/>
      <w:szCs w:val="15"/>
    </w:rPr>
  </w:style>
  <w:style w:type="paragraph" w:customStyle="1" w:styleId="Annexcontents">
    <w:name w:val="Annex contents"/>
    <w:basedOn w:val="Header"/>
    <w:rsid w:val="00B85A68"/>
    <w:pPr>
      <w:pBdr>
        <w:bottom w:val="single" w:sz="8" w:space="12" w:color="00558C" w:themeColor="accent1"/>
      </w:pBdr>
      <w:spacing w:before="100" w:line="560" w:lineRule="exact"/>
    </w:pPr>
    <w:rPr>
      <w:b/>
      <w:caps/>
      <w:color w:val="009FE3" w:themeColor="accent2"/>
      <w:sz w:val="40"/>
      <w:szCs w:val="56"/>
    </w:rPr>
  </w:style>
  <w:style w:type="paragraph" w:styleId="TOC1">
    <w:name w:val="toc 1"/>
    <w:basedOn w:val="Normal"/>
    <w:next w:val="Normal"/>
    <w:uiPriority w:val="39"/>
    <w:rsid w:val="00096D93"/>
    <w:pPr>
      <w:tabs>
        <w:tab w:val="right" w:leader="dot" w:pos="9781"/>
      </w:tabs>
      <w:spacing w:after="12" w:line="300" w:lineRule="atLeast"/>
      <w:ind w:left="425" w:right="425" w:hanging="425"/>
    </w:pPr>
    <w:rPr>
      <w:b/>
      <w:caps/>
      <w:noProof/>
      <w:color w:val="00558C"/>
      <w:sz w:val="22"/>
    </w:rPr>
  </w:style>
  <w:style w:type="paragraph" w:styleId="TOC2">
    <w:name w:val="toc 2"/>
    <w:basedOn w:val="Normal"/>
    <w:next w:val="Normal"/>
    <w:uiPriority w:val="39"/>
    <w:rsid w:val="00F6049C"/>
    <w:pPr>
      <w:tabs>
        <w:tab w:val="right" w:leader="dot" w:pos="9781"/>
      </w:tabs>
      <w:spacing w:after="12" w:line="300" w:lineRule="atLeast"/>
      <w:ind w:left="709" w:right="425" w:hanging="709"/>
    </w:pPr>
    <w:rPr>
      <w:b/>
      <w:caps/>
      <w:noProof/>
      <w:color w:val="00558C"/>
      <w:sz w:val="22"/>
    </w:rPr>
  </w:style>
  <w:style w:type="character" w:styleId="Hyperlink">
    <w:name w:val="Hyperlink"/>
    <w:basedOn w:val="DefaultParagraphFont"/>
    <w:uiPriority w:val="99"/>
    <w:unhideWhenUsed/>
    <w:rsid w:val="00F42CE2"/>
    <w:rPr>
      <w:color w:val="00558C" w:themeColor="accent1"/>
      <w:u w:val="single"/>
    </w:rPr>
  </w:style>
  <w:style w:type="paragraph" w:styleId="ListNumber3">
    <w:name w:val="List Number 3"/>
    <w:basedOn w:val="Normal"/>
    <w:uiPriority w:val="99"/>
    <w:unhideWhenUsed/>
    <w:rsid w:val="00F42CE2"/>
    <w:pPr>
      <w:contextualSpacing/>
    </w:pPr>
  </w:style>
  <w:style w:type="paragraph" w:styleId="TableofFigures">
    <w:name w:val="table of figures"/>
    <w:basedOn w:val="TOC1"/>
    <w:next w:val="Normal"/>
    <w:uiPriority w:val="99"/>
    <w:rsid w:val="009C45CF"/>
    <w:pPr>
      <w:ind w:left="1276" w:hanging="1276"/>
    </w:pPr>
    <w:rPr>
      <w:b w:val="0"/>
      <w:i/>
      <w:caps w:val="0"/>
    </w:rPr>
  </w:style>
  <w:style w:type="paragraph" w:customStyle="1" w:styleId="Tabletext">
    <w:name w:val="Table text"/>
    <w:basedOn w:val="Normal"/>
    <w:rsid w:val="00F42CE2"/>
    <w:pPr>
      <w:spacing w:before="60" w:after="60"/>
      <w:ind w:left="113" w:right="113"/>
    </w:pPr>
    <w:rPr>
      <w:color w:val="000000" w:themeColor="text1"/>
      <w:sz w:val="20"/>
    </w:rPr>
  </w:style>
  <w:style w:type="paragraph" w:customStyle="1" w:styleId="Tabletexttitle">
    <w:name w:val="Table text title"/>
    <w:basedOn w:val="Tabletext"/>
    <w:rsid w:val="00AF5330"/>
    <w:rPr>
      <w:b/>
      <w:color w:val="00558C"/>
    </w:rPr>
  </w:style>
  <w:style w:type="table" w:styleId="MediumShading1">
    <w:name w:val="Medium Shading 1"/>
    <w:basedOn w:val="TableNormal"/>
    <w:uiPriority w:val="63"/>
    <w:rsid w:val="00F42CE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F42CE2"/>
    <w:rPr>
      <w:b/>
      <w:bCs/>
      <w:i/>
      <w:color w:val="575756"/>
      <w:sz w:val="22"/>
      <w:u w:val="single"/>
    </w:rPr>
  </w:style>
  <w:style w:type="paragraph" w:styleId="TOC3">
    <w:name w:val="toc 3"/>
    <w:basedOn w:val="TOC2"/>
    <w:next w:val="Normal"/>
    <w:autoRedefine/>
    <w:uiPriority w:val="39"/>
    <w:unhideWhenUsed/>
    <w:rsid w:val="00F6049C"/>
    <w:pPr>
      <w:tabs>
        <w:tab w:val="left" w:pos="1134"/>
      </w:tabs>
      <w:spacing w:after="0"/>
      <w:ind w:left="1134" w:right="0"/>
    </w:pPr>
    <w:rPr>
      <w:b w:val="0"/>
      <w:caps w:val="0"/>
    </w:rPr>
  </w:style>
  <w:style w:type="character" w:customStyle="1" w:styleId="BodyTextIndent3Char">
    <w:name w:val="Body Text Indent 3 Char"/>
    <w:basedOn w:val="DefaultParagraphFont"/>
    <w:link w:val="BodyTextIndent3"/>
    <w:semiHidden/>
    <w:rsid w:val="00F42CE2"/>
    <w:rPr>
      <w:sz w:val="16"/>
      <w:szCs w:val="16"/>
      <w:lang w:val="en-GB"/>
    </w:rPr>
  </w:style>
  <w:style w:type="paragraph" w:styleId="List2">
    <w:name w:val="List 2"/>
    <w:basedOn w:val="Normal"/>
    <w:uiPriority w:val="99"/>
    <w:unhideWhenUsed/>
    <w:rsid w:val="00F42CE2"/>
    <w:pPr>
      <w:ind w:left="720" w:hanging="360"/>
      <w:contextualSpacing/>
    </w:pPr>
  </w:style>
  <w:style w:type="paragraph" w:customStyle="1" w:styleId="Bullet3recommendationtext">
    <w:name w:val="Bullet 3 recommendation text"/>
    <w:basedOn w:val="Bullet3recommendation"/>
    <w:next w:val="Bullet1-recommendation"/>
    <w:rsid w:val="0009304C"/>
    <w:pPr>
      <w:ind w:left="1843"/>
    </w:pPr>
  </w:style>
  <w:style w:type="paragraph" w:customStyle="1" w:styleId="Footereditionno">
    <w:name w:val="Footer edition no."/>
    <w:basedOn w:val="Normal"/>
    <w:rsid w:val="00F42CE2"/>
    <w:pPr>
      <w:tabs>
        <w:tab w:val="center" w:pos="7230"/>
        <w:tab w:val="right" w:pos="14601"/>
      </w:tabs>
    </w:pPr>
    <w:rPr>
      <w:b/>
      <w:color w:val="00558C"/>
      <w:sz w:val="15"/>
    </w:rPr>
  </w:style>
  <w:style w:type="paragraph" w:customStyle="1" w:styleId="AppendixHead1">
    <w:name w:val="Appendix Head 1"/>
    <w:basedOn w:val="Normal"/>
    <w:next w:val="Heading1separatationline"/>
    <w:rsid w:val="00F42CE2"/>
    <w:pPr>
      <w:numPr>
        <w:numId w:val="9"/>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F42CE2"/>
    <w:pPr>
      <w:numPr>
        <w:ilvl w:val="1"/>
        <w:numId w:val="9"/>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F42CE2"/>
    <w:pPr>
      <w:numPr>
        <w:ilvl w:val="2"/>
        <w:numId w:val="9"/>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F42CE2"/>
    <w:pPr>
      <w:numPr>
        <w:ilvl w:val="3"/>
        <w:numId w:val="9"/>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rsid w:val="00F42CE2"/>
    <w:pPr>
      <w:spacing w:after="360"/>
    </w:pPr>
    <w:rPr>
      <w:b/>
      <w:i/>
      <w:caps/>
      <w:color w:val="009FDF"/>
      <w:sz w:val="28"/>
      <w:u w:val="single"/>
    </w:rPr>
  </w:style>
  <w:style w:type="character" w:customStyle="1" w:styleId="AnnexChar">
    <w:name w:val="Annex Char"/>
    <w:basedOn w:val="DefaultParagraphFont"/>
    <w:link w:val="Annex"/>
    <w:rsid w:val="00F42CE2"/>
    <w:rPr>
      <w:b/>
      <w:i/>
      <w:caps/>
      <w:color w:val="009FDF"/>
      <w:sz w:val="28"/>
      <w:u w:val="single"/>
      <w:lang w:val="en-GB"/>
    </w:rPr>
  </w:style>
  <w:style w:type="paragraph" w:customStyle="1" w:styleId="AnnexAHead1">
    <w:name w:val="Annex A Head 1"/>
    <w:basedOn w:val="Normal"/>
    <w:next w:val="Heading1separatationline"/>
    <w:rsid w:val="004F6E92"/>
    <w:pPr>
      <w:numPr>
        <w:numId w:val="5"/>
      </w:numPr>
      <w:spacing w:before="240" w:after="120" w:line="240" w:lineRule="auto"/>
      <w:jc w:val="center"/>
    </w:pPr>
    <w:rPr>
      <w:rFonts w:eastAsia="Calibri" w:cs="Calibri"/>
      <w:b/>
      <w:bCs/>
      <w:caps/>
      <w:color w:val="009FDF"/>
      <w:sz w:val="28"/>
      <w:lang w:eastAsia="en-GB"/>
    </w:rPr>
  </w:style>
  <w:style w:type="paragraph" w:customStyle="1" w:styleId="AnnexAHead2">
    <w:name w:val="Annex A Head 2"/>
    <w:basedOn w:val="Normal"/>
    <w:next w:val="Heading2separationline"/>
    <w:rsid w:val="00F42CE2"/>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C54FAC"/>
    <w:pPr>
      <w:spacing w:after="120"/>
      <w:jc w:val="both"/>
    </w:pPr>
    <w:rPr>
      <w:sz w:val="22"/>
    </w:rPr>
  </w:style>
  <w:style w:type="character" w:customStyle="1" w:styleId="BodyTextChar">
    <w:name w:val="Body Text Char"/>
    <w:basedOn w:val="DefaultParagraphFont"/>
    <w:link w:val="BodyText"/>
    <w:rsid w:val="00C54FAC"/>
    <w:rPr>
      <w:lang w:val="en-GB"/>
    </w:rPr>
  </w:style>
  <w:style w:type="paragraph" w:customStyle="1" w:styleId="AnnexAHead3">
    <w:name w:val="Annex A Head 3"/>
    <w:basedOn w:val="Normal"/>
    <w:next w:val="BodyText"/>
    <w:rsid w:val="00F42CE2"/>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5248D7"/>
    <w:pPr>
      <w:numPr>
        <w:ilvl w:val="3"/>
        <w:numId w:val="5"/>
      </w:numPr>
      <w:spacing w:before="120" w:after="120" w:line="240" w:lineRule="auto"/>
      <w:ind w:left="1701"/>
    </w:pPr>
    <w:rPr>
      <w:rFonts w:eastAsia="Calibri" w:cs="Calibri"/>
      <w:color w:val="009FDF"/>
      <w:sz w:val="22"/>
      <w:lang w:eastAsia="en-GB"/>
    </w:rPr>
  </w:style>
  <w:style w:type="paragraph" w:customStyle="1" w:styleId="APPENDIX">
    <w:name w:val="APPENDIX"/>
    <w:basedOn w:val="Annex"/>
    <w:next w:val="Normal"/>
    <w:rsid w:val="00990C89"/>
    <w:pPr>
      <w:numPr>
        <w:numId w:val="8"/>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F42CE2"/>
    <w:rPr>
      <w:noProof w:val="0"/>
      <w:sz w:val="18"/>
      <w:szCs w:val="18"/>
      <w:lang w:val="en-GB"/>
    </w:rPr>
  </w:style>
  <w:style w:type="paragraph" w:styleId="CommentText">
    <w:name w:val="annotation text"/>
    <w:basedOn w:val="Normal"/>
    <w:link w:val="CommentTextChar"/>
    <w:unhideWhenUsed/>
    <w:rsid w:val="00F42CE2"/>
    <w:pPr>
      <w:spacing w:line="240" w:lineRule="auto"/>
    </w:pPr>
    <w:rPr>
      <w:sz w:val="24"/>
      <w:szCs w:val="24"/>
    </w:rPr>
  </w:style>
  <w:style w:type="character" w:customStyle="1" w:styleId="CommentTextChar">
    <w:name w:val="Comment Text Char"/>
    <w:basedOn w:val="DefaultParagraphFont"/>
    <w:link w:val="CommentText"/>
    <w:rsid w:val="00F42CE2"/>
    <w:rPr>
      <w:sz w:val="24"/>
      <w:szCs w:val="24"/>
      <w:lang w:val="en-GB"/>
    </w:rPr>
  </w:style>
  <w:style w:type="paragraph" w:styleId="CommentSubject">
    <w:name w:val="annotation subject"/>
    <w:basedOn w:val="CommentText"/>
    <w:next w:val="CommentText"/>
    <w:link w:val="CommentSubjectChar"/>
    <w:unhideWhenUsed/>
    <w:rsid w:val="00F42CE2"/>
    <w:rPr>
      <w:b/>
      <w:bCs/>
      <w:sz w:val="20"/>
      <w:szCs w:val="20"/>
    </w:rPr>
  </w:style>
  <w:style w:type="character" w:customStyle="1" w:styleId="CommentSubjectChar">
    <w:name w:val="Comment Subject Char"/>
    <w:basedOn w:val="CommentTextChar"/>
    <w:link w:val="CommentSubject"/>
    <w:rsid w:val="00F42CE2"/>
    <w:rPr>
      <w:b/>
      <w:bCs/>
      <w:sz w:val="20"/>
      <w:szCs w:val="20"/>
      <w:lang w:val="en-GB"/>
    </w:rPr>
  </w:style>
  <w:style w:type="paragraph" w:styleId="NormalWeb">
    <w:name w:val="Normal (Web)"/>
    <w:basedOn w:val="Normal"/>
    <w:semiHidden/>
    <w:unhideWhenUsed/>
    <w:rsid w:val="00F42CE2"/>
    <w:rPr>
      <w:rFonts w:ascii="Times New Roman" w:hAnsi="Times New Roman" w:cs="Times New Roman"/>
      <w:sz w:val="24"/>
      <w:szCs w:val="24"/>
    </w:rPr>
  </w:style>
  <w:style w:type="paragraph" w:customStyle="1" w:styleId="InsetList">
    <w:name w:val="Inset List"/>
    <w:basedOn w:val="Normal"/>
    <w:rsid w:val="00F42CE2"/>
    <w:pPr>
      <w:numPr>
        <w:numId w:val="20"/>
      </w:numPr>
      <w:spacing w:after="120"/>
      <w:jc w:val="both"/>
    </w:pPr>
    <w:rPr>
      <w:sz w:val="22"/>
    </w:rPr>
  </w:style>
  <w:style w:type="paragraph" w:customStyle="1" w:styleId="References">
    <w:name w:val="References"/>
    <w:basedOn w:val="Normal"/>
    <w:qFormat/>
    <w:rsid w:val="00F42CE2"/>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B22DA7"/>
    <w:pPr>
      <w:numPr>
        <w:numId w:val="24"/>
      </w:numPr>
      <w:spacing w:after="240"/>
    </w:pPr>
    <w:rPr>
      <w:b w:val="0"/>
      <w:u w:val="none"/>
    </w:rPr>
  </w:style>
  <w:style w:type="paragraph" w:styleId="TOC4">
    <w:name w:val="toc 4"/>
    <w:basedOn w:val="Normal"/>
    <w:next w:val="Normal"/>
    <w:autoRedefine/>
    <w:uiPriority w:val="39"/>
    <w:unhideWhenUsed/>
    <w:rsid w:val="00F42CE2"/>
    <w:pPr>
      <w:spacing w:after="100"/>
      <w:ind w:left="540"/>
    </w:pPr>
  </w:style>
  <w:style w:type="paragraph" w:customStyle="1" w:styleId="ListofFigures">
    <w:name w:val="List of Figures"/>
    <w:basedOn w:val="Normal"/>
    <w:next w:val="Normal"/>
    <w:rsid w:val="00F42CE2"/>
    <w:pPr>
      <w:spacing w:after="240" w:line="480" w:lineRule="atLeast"/>
    </w:pPr>
    <w:rPr>
      <w:b/>
      <w:color w:val="009FE3" w:themeColor="accent2"/>
      <w:sz w:val="40"/>
      <w:szCs w:val="40"/>
    </w:rPr>
  </w:style>
  <w:style w:type="paragraph" w:styleId="FootnoteText">
    <w:name w:val="footnote text"/>
    <w:basedOn w:val="Normal"/>
    <w:link w:val="FootnoteTextChar"/>
    <w:unhideWhenUsed/>
    <w:rsid w:val="00F42CE2"/>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F42CE2"/>
    <w:rPr>
      <w:sz w:val="18"/>
      <w:szCs w:val="24"/>
      <w:lang w:val="en-GB"/>
    </w:rPr>
  </w:style>
  <w:style w:type="character" w:styleId="FootnoteReference">
    <w:name w:val="footnote reference"/>
    <w:rsid w:val="00F42CE2"/>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F42CE2"/>
    <w:rPr>
      <w:rFonts w:asciiTheme="minorHAnsi" w:hAnsiTheme="minorHAnsi"/>
      <w:sz w:val="15"/>
    </w:rPr>
  </w:style>
  <w:style w:type="numbering" w:styleId="ArticleSection">
    <w:name w:val="Outline List 3"/>
    <w:basedOn w:val="NoList"/>
    <w:rsid w:val="00F42CE2"/>
    <w:pPr>
      <w:numPr>
        <w:numId w:val="10"/>
      </w:numPr>
    </w:pPr>
  </w:style>
  <w:style w:type="paragraph" w:styleId="TOC5">
    <w:name w:val="toc 5"/>
    <w:basedOn w:val="Normal"/>
    <w:next w:val="Normal"/>
    <w:autoRedefine/>
    <w:uiPriority w:val="39"/>
    <w:rsid w:val="00F42CE2"/>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F42CE2"/>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F42CE2"/>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F42CE2"/>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F42CE2"/>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F42CE2"/>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spacing w:after="120" w:line="240" w:lineRule="auto"/>
    </w:pPr>
    <w:rPr>
      <w:rFonts w:eastAsia="Times New Roman" w:cs="Times New Roman"/>
      <w:sz w:val="20"/>
      <w:szCs w:val="20"/>
      <w:lang w:eastAsia="en-GB"/>
    </w:rPr>
  </w:style>
  <w:style w:type="paragraph" w:customStyle="1" w:styleId="Bullet3text">
    <w:name w:val="Bullet 3 text"/>
    <w:basedOn w:val="Normal"/>
    <w:rsid w:val="00F42CE2"/>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F42CE2"/>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F42CE2"/>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F42CE2"/>
    <w:rPr>
      <w:rFonts w:ascii="Tahoma" w:eastAsia="Times New Roman" w:hAnsi="Tahoma" w:cs="Times New Roman"/>
      <w:sz w:val="20"/>
      <w:szCs w:val="24"/>
      <w:shd w:val="clear" w:color="auto" w:fill="000080"/>
      <w:lang w:val="de-DE" w:eastAsia="de-DE"/>
    </w:rPr>
  </w:style>
  <w:style w:type="character" w:styleId="FollowedHyperlink">
    <w:name w:val="FollowedHyperlink"/>
    <w:rsid w:val="00F42CE2"/>
    <w:rPr>
      <w:color w:val="800080"/>
      <w:u w:val="single"/>
    </w:rPr>
  </w:style>
  <w:style w:type="paragraph" w:customStyle="1" w:styleId="Tableoftables">
    <w:name w:val="Table of tables"/>
    <w:basedOn w:val="TableofFigures"/>
    <w:rsid w:val="00F42CE2"/>
    <w:pPr>
      <w:tabs>
        <w:tab w:val="left" w:pos="1134"/>
        <w:tab w:val="right" w:pos="9781"/>
      </w:tabs>
    </w:pPr>
  </w:style>
  <w:style w:type="character" w:styleId="Emphasis">
    <w:name w:val="Emphasis"/>
    <w:uiPriority w:val="20"/>
    <w:rsid w:val="00F42CE2"/>
    <w:rPr>
      <w:i/>
      <w:iCs/>
    </w:rPr>
  </w:style>
  <w:style w:type="character" w:styleId="HTMLCite">
    <w:name w:val="HTML Cite"/>
    <w:rsid w:val="00F42CE2"/>
    <w:rPr>
      <w:i/>
      <w:iCs/>
    </w:rPr>
  </w:style>
  <w:style w:type="paragraph" w:customStyle="1" w:styleId="Equationcaption">
    <w:name w:val="Equation caption"/>
    <w:basedOn w:val="Normal"/>
    <w:next w:val="BodyText"/>
    <w:rsid w:val="00F42CE2"/>
    <w:pPr>
      <w:keepNext/>
      <w:numPr>
        <w:numId w:val="17"/>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F42CE2"/>
  </w:style>
  <w:style w:type="paragraph" w:customStyle="1" w:styleId="Default">
    <w:name w:val="Default"/>
    <w:rsid w:val="00F42CE2"/>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F42CE2"/>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42CE2"/>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F42CE2"/>
    <w:pPr>
      <w:numPr>
        <w:numId w:val="25"/>
      </w:numPr>
    </w:pPr>
    <w:rPr>
      <w:sz w:val="20"/>
    </w:rPr>
  </w:style>
  <w:style w:type="paragraph" w:customStyle="1" w:styleId="Textedesaisie">
    <w:name w:val="Texte de saisie"/>
    <w:basedOn w:val="Normal"/>
    <w:link w:val="TextedesaisieCar"/>
    <w:rsid w:val="00F42CE2"/>
    <w:rPr>
      <w:color w:val="000000" w:themeColor="text1"/>
      <w:sz w:val="22"/>
    </w:rPr>
  </w:style>
  <w:style w:type="character" w:customStyle="1" w:styleId="TextedesaisieCar">
    <w:name w:val="Texte de saisie Car"/>
    <w:basedOn w:val="DefaultParagraphFont"/>
    <w:link w:val="Textedesaisie"/>
    <w:rsid w:val="00F42CE2"/>
    <w:rPr>
      <w:color w:val="000000" w:themeColor="text1"/>
      <w:lang w:val="en-GB"/>
    </w:rPr>
  </w:style>
  <w:style w:type="paragraph" w:customStyle="1" w:styleId="AnnexTablecaption">
    <w:name w:val="Annex Table caption"/>
    <w:basedOn w:val="Tablecaption"/>
    <w:next w:val="Normal"/>
    <w:rsid w:val="00F42CE2"/>
  </w:style>
  <w:style w:type="paragraph" w:customStyle="1" w:styleId="Figurecaption">
    <w:name w:val="Figure caption"/>
    <w:basedOn w:val="Caption"/>
    <w:next w:val="Normal"/>
    <w:qFormat/>
    <w:rsid w:val="00B22DA7"/>
    <w:pPr>
      <w:numPr>
        <w:numId w:val="18"/>
      </w:numPr>
      <w:spacing w:before="240" w:after="240"/>
      <w:jc w:val="center"/>
    </w:pPr>
    <w:rPr>
      <w:b w:val="0"/>
      <w:u w:val="none"/>
    </w:rPr>
  </w:style>
  <w:style w:type="paragraph" w:customStyle="1" w:styleId="TableofAnnexes">
    <w:name w:val="Table of Annexes"/>
    <w:basedOn w:val="TableofFigures"/>
    <w:next w:val="Normal"/>
    <w:rsid w:val="00F42CE2"/>
  </w:style>
  <w:style w:type="paragraph" w:customStyle="1" w:styleId="AnnexBHead1">
    <w:name w:val="Annex B Head 1"/>
    <w:basedOn w:val="AnnexAHead1"/>
    <w:next w:val="Heading1separatationline"/>
    <w:rsid w:val="00F42CE2"/>
    <w:pPr>
      <w:numPr>
        <w:numId w:val="6"/>
      </w:numPr>
    </w:pPr>
  </w:style>
  <w:style w:type="paragraph" w:styleId="NoSpacing">
    <w:name w:val="No Spacing"/>
    <w:uiPriority w:val="1"/>
    <w:semiHidden/>
    <w:rsid w:val="00F42CE2"/>
    <w:pPr>
      <w:spacing w:after="0" w:line="240" w:lineRule="auto"/>
    </w:pPr>
    <w:rPr>
      <w:sz w:val="18"/>
      <w:lang w:val="en-GB"/>
    </w:rPr>
  </w:style>
  <w:style w:type="paragraph" w:customStyle="1" w:styleId="AnnexBHead2">
    <w:name w:val="Annex B Head 2"/>
    <w:basedOn w:val="AnnexAHead2"/>
    <w:next w:val="Heading2separationline"/>
    <w:rsid w:val="00F42CE2"/>
    <w:pPr>
      <w:numPr>
        <w:numId w:val="6"/>
      </w:numPr>
    </w:pPr>
  </w:style>
  <w:style w:type="paragraph" w:customStyle="1" w:styleId="AnnexBHead3">
    <w:name w:val="Annex B Head 3"/>
    <w:basedOn w:val="AnnexAHead3"/>
    <w:next w:val="BodyText"/>
    <w:rsid w:val="00F42CE2"/>
    <w:pPr>
      <w:numPr>
        <w:numId w:val="7"/>
      </w:numPr>
    </w:pPr>
  </w:style>
  <w:style w:type="paragraph" w:customStyle="1" w:styleId="AnnexBHead4">
    <w:name w:val="Annex B Head 4"/>
    <w:basedOn w:val="AnnexAHead4"/>
    <w:next w:val="BodyText"/>
    <w:rsid w:val="00F42CE2"/>
    <w:pPr>
      <w:numPr>
        <w:numId w:val="7"/>
      </w:numPr>
    </w:pPr>
  </w:style>
  <w:style w:type="paragraph" w:customStyle="1" w:styleId="PageNumber1">
    <w:name w:val="Page Number1"/>
    <w:basedOn w:val="Normal"/>
    <w:rsid w:val="00F42CE2"/>
    <w:pPr>
      <w:spacing w:line="180" w:lineRule="exact"/>
      <w:jc w:val="right"/>
    </w:pPr>
    <w:rPr>
      <w:color w:val="00558C" w:themeColor="accent1"/>
    </w:rPr>
  </w:style>
  <w:style w:type="paragraph" w:customStyle="1" w:styleId="Tableheading">
    <w:name w:val="Table heading"/>
    <w:basedOn w:val="Normal"/>
    <w:rsid w:val="0069671C"/>
    <w:pPr>
      <w:spacing w:before="60" w:after="60"/>
      <w:ind w:left="113" w:right="113"/>
    </w:pPr>
    <w:rPr>
      <w:b/>
      <w:color w:val="00558C"/>
      <w:sz w:val="20"/>
      <w:lang w:val="en-US"/>
    </w:rPr>
  </w:style>
  <w:style w:type="paragraph" w:customStyle="1" w:styleId="Bullet1-recommendation">
    <w:name w:val="Bullet 1 - recommendation"/>
    <w:basedOn w:val="Normal"/>
    <w:qFormat/>
    <w:rsid w:val="00F42CE2"/>
    <w:pPr>
      <w:numPr>
        <w:numId w:val="12"/>
      </w:numPr>
      <w:spacing w:after="120"/>
    </w:pPr>
    <w:rPr>
      <w:sz w:val="24"/>
    </w:rPr>
  </w:style>
  <w:style w:type="paragraph" w:customStyle="1" w:styleId="Noting">
    <w:name w:val="Noting"/>
    <w:basedOn w:val="BodyText"/>
    <w:qFormat/>
    <w:rsid w:val="00F42CE2"/>
    <w:pPr>
      <w:spacing w:before="120" w:after="240" w:line="240" w:lineRule="auto"/>
      <w:ind w:left="567"/>
    </w:pPr>
    <w:rPr>
      <w:rFonts w:eastAsia="Times New Roman" w:cs="Arial"/>
      <w:sz w:val="24"/>
      <w:szCs w:val="24"/>
    </w:rPr>
  </w:style>
  <w:style w:type="paragraph" w:customStyle="1" w:styleId="Reference">
    <w:name w:val="Reference"/>
    <w:basedOn w:val="Normal"/>
    <w:rsid w:val="00F42CE2"/>
    <w:pPr>
      <w:numPr>
        <w:numId w:val="23"/>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F42CE2"/>
    <w:rPr>
      <w:b/>
      <w:color w:val="00558C"/>
      <w:sz w:val="28"/>
    </w:rPr>
  </w:style>
  <w:style w:type="paragraph" w:customStyle="1" w:styleId="Documentnumber">
    <w:name w:val="Document number"/>
    <w:basedOn w:val="Normal"/>
    <w:next w:val="Normal"/>
    <w:rsid w:val="00F42CE2"/>
    <w:rPr>
      <w:caps/>
      <w:color w:val="00558C"/>
      <w:sz w:val="50"/>
    </w:rPr>
  </w:style>
  <w:style w:type="paragraph" w:customStyle="1" w:styleId="Footerlandscape">
    <w:name w:val="Footer landscape"/>
    <w:basedOn w:val="Normal"/>
    <w:rsid w:val="00F42CE2"/>
    <w:pPr>
      <w:tabs>
        <w:tab w:val="right" w:pos="15309"/>
      </w:tabs>
      <w:adjustRightInd w:val="0"/>
    </w:pPr>
    <w:rPr>
      <w:b/>
      <w:color w:val="00558C"/>
      <w:sz w:val="15"/>
    </w:rPr>
  </w:style>
  <w:style w:type="paragraph" w:customStyle="1" w:styleId="Footerportrait">
    <w:name w:val="Footer portrait"/>
    <w:basedOn w:val="Normal"/>
    <w:rsid w:val="00F42CE2"/>
    <w:pPr>
      <w:pBdr>
        <w:top w:val="single" w:sz="4" w:space="1" w:color="auto"/>
      </w:pBdr>
      <w:tabs>
        <w:tab w:val="right" w:pos="10206"/>
      </w:tabs>
    </w:pPr>
    <w:rPr>
      <w:b/>
      <w:noProof/>
      <w:color w:val="00558C"/>
      <w:sz w:val="15"/>
    </w:rPr>
  </w:style>
  <w:style w:type="paragraph" w:customStyle="1" w:styleId="Documentname">
    <w:name w:val="Document name"/>
    <w:basedOn w:val="Normal"/>
    <w:rsid w:val="00F42CE2"/>
    <w:rPr>
      <w:caps/>
      <w:color w:val="00558C"/>
      <w:sz w:val="50"/>
    </w:rPr>
  </w:style>
  <w:style w:type="paragraph" w:customStyle="1" w:styleId="Listi">
    <w:name w:val="List i"/>
    <w:basedOn w:val="Normal"/>
    <w:rsid w:val="005F5934"/>
    <w:pPr>
      <w:spacing w:after="120"/>
    </w:pPr>
    <w:rPr>
      <w:sz w:val="20"/>
    </w:rPr>
  </w:style>
  <w:style w:type="paragraph" w:customStyle="1" w:styleId="Listitext">
    <w:name w:val="List i text"/>
    <w:basedOn w:val="Normal"/>
    <w:rsid w:val="00F42CE2"/>
    <w:pPr>
      <w:ind w:left="2268" w:hanging="567"/>
    </w:pPr>
    <w:rPr>
      <w:sz w:val="20"/>
    </w:rPr>
  </w:style>
  <w:style w:type="paragraph" w:customStyle="1" w:styleId="Bullet2-recommendation">
    <w:name w:val="Bullet 2 - recommendation"/>
    <w:basedOn w:val="Normal"/>
    <w:rsid w:val="00F42CE2"/>
    <w:pPr>
      <w:numPr>
        <w:numId w:val="14"/>
      </w:numPr>
      <w:spacing w:after="120"/>
    </w:pPr>
    <w:rPr>
      <w:color w:val="000000" w:themeColor="text1"/>
      <w:sz w:val="22"/>
    </w:rPr>
  </w:style>
  <w:style w:type="paragraph" w:customStyle="1" w:styleId="Headingseparationline-landscape">
    <w:name w:val="Heading separation line - landscape"/>
    <w:basedOn w:val="Heading1separatationline"/>
    <w:rsid w:val="00F42CE2"/>
    <w:pPr>
      <w:ind w:right="14317"/>
    </w:pPr>
  </w:style>
  <w:style w:type="paragraph" w:customStyle="1" w:styleId="List1-recommendation">
    <w:name w:val="List 1 - recommendation"/>
    <w:basedOn w:val="List1"/>
    <w:qFormat/>
    <w:rsid w:val="00990C89"/>
    <w:pPr>
      <w:tabs>
        <w:tab w:val="num" w:pos="0"/>
      </w:tabs>
      <w:ind w:left="567" w:hanging="567"/>
    </w:pPr>
  </w:style>
  <w:style w:type="paragraph" w:customStyle="1" w:styleId="List1-recommendationtext">
    <w:name w:val="List 1 - recommendation text"/>
    <w:basedOn w:val="Normal"/>
    <w:qFormat/>
    <w:rsid w:val="004F6E92"/>
    <w:pPr>
      <w:spacing w:after="120"/>
      <w:ind w:left="1843" w:hanging="709"/>
    </w:pPr>
    <w:rPr>
      <w:sz w:val="24"/>
    </w:rPr>
  </w:style>
  <w:style w:type="paragraph" w:customStyle="1" w:styleId="Bullet1">
    <w:name w:val="Bullet 1"/>
    <w:basedOn w:val="Normal"/>
    <w:rsid w:val="00F42CE2"/>
    <w:pPr>
      <w:numPr>
        <w:numId w:val="11"/>
      </w:numPr>
      <w:spacing w:after="120"/>
    </w:pPr>
    <w:rPr>
      <w:color w:val="000000" w:themeColor="text1"/>
      <w:sz w:val="22"/>
      <w:lang w:val="fr-FR"/>
    </w:rPr>
  </w:style>
  <w:style w:type="paragraph" w:customStyle="1" w:styleId="Bullet1text">
    <w:name w:val="Bullet 1 text"/>
    <w:basedOn w:val="Normal"/>
    <w:rsid w:val="00F42CE2"/>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F42CE2"/>
    <w:pPr>
      <w:numPr>
        <w:numId w:val="13"/>
      </w:numPr>
      <w:spacing w:after="120"/>
    </w:pPr>
    <w:rPr>
      <w:color w:val="000000" w:themeColor="text1"/>
      <w:sz w:val="22"/>
    </w:rPr>
  </w:style>
  <w:style w:type="character" w:customStyle="1" w:styleId="Bullet2Char">
    <w:name w:val="Bullet 2 Char"/>
    <w:basedOn w:val="DefaultParagraphFont"/>
    <w:link w:val="Bullet2"/>
    <w:rsid w:val="00F42CE2"/>
    <w:rPr>
      <w:color w:val="000000" w:themeColor="text1"/>
      <w:lang w:val="en-GB"/>
    </w:rPr>
  </w:style>
  <w:style w:type="paragraph" w:customStyle="1" w:styleId="Bullet2text">
    <w:name w:val="Bullet 2 text"/>
    <w:basedOn w:val="Normal"/>
    <w:rsid w:val="00F42CE2"/>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F42CE2"/>
    <w:pPr>
      <w:numPr>
        <w:numId w:val="15"/>
      </w:numPr>
      <w:spacing w:after="120" w:line="240" w:lineRule="auto"/>
    </w:pPr>
    <w:rPr>
      <w:rFonts w:eastAsia="Times New Roman" w:cs="Times New Roman"/>
      <w:sz w:val="20"/>
      <w:szCs w:val="20"/>
      <w:lang w:eastAsia="en-GB"/>
    </w:rPr>
  </w:style>
  <w:style w:type="paragraph" w:customStyle="1" w:styleId="List1">
    <w:name w:val="List 1"/>
    <w:basedOn w:val="Normal"/>
    <w:qFormat/>
    <w:rsid w:val="00990C89"/>
    <w:pPr>
      <w:numPr>
        <w:numId w:val="26"/>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F42CE2"/>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rsid w:val="009B692C"/>
    <w:p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F42CE2"/>
    <w:pPr>
      <w:spacing w:after="60"/>
      <w:ind w:left="1418" w:hanging="1418"/>
    </w:pPr>
    <w:rPr>
      <w:sz w:val="22"/>
    </w:rPr>
  </w:style>
  <w:style w:type="paragraph" w:customStyle="1" w:styleId="Revokes">
    <w:name w:val="Revokes"/>
    <w:basedOn w:val="Normal"/>
    <w:next w:val="BodyText"/>
    <w:rsid w:val="00F42CE2"/>
    <w:rPr>
      <w:b/>
      <w:color w:val="00558C"/>
      <w:sz w:val="28"/>
    </w:rPr>
  </w:style>
  <w:style w:type="paragraph" w:customStyle="1" w:styleId="Bullet1-recommendationtext">
    <w:name w:val="Bullet 1 - recommendation text"/>
    <w:basedOn w:val="Bullet1-recommendation"/>
    <w:next w:val="Bullet1-recommendation"/>
    <w:rsid w:val="00F42CE2"/>
    <w:pPr>
      <w:numPr>
        <w:numId w:val="0"/>
      </w:numPr>
      <w:ind w:left="992"/>
    </w:pPr>
  </w:style>
  <w:style w:type="paragraph" w:customStyle="1" w:styleId="Bullet3-recommendation">
    <w:name w:val="Bullet 3 - recommendation"/>
    <w:basedOn w:val="Normal"/>
    <w:rsid w:val="00F42CE2"/>
    <w:pPr>
      <w:numPr>
        <w:numId w:val="16"/>
      </w:numPr>
      <w:spacing w:after="120" w:line="240" w:lineRule="auto"/>
    </w:pPr>
    <w:rPr>
      <w:rFonts w:eastAsia="Times New Roman" w:cs="Times New Roman"/>
      <w:sz w:val="20"/>
      <w:szCs w:val="20"/>
      <w:lang w:eastAsia="en-GB"/>
    </w:rPr>
  </w:style>
  <w:style w:type="paragraph" w:customStyle="1" w:styleId="Bullet3-recommendationtext">
    <w:name w:val="Bullet 3 - recommendation text"/>
    <w:basedOn w:val="Bullet3-recommendation"/>
    <w:next w:val="Bullet1-recommendation"/>
    <w:rsid w:val="00F42CE2"/>
    <w:pPr>
      <w:numPr>
        <w:numId w:val="0"/>
      </w:numPr>
      <w:ind w:left="1843"/>
    </w:pPr>
  </w:style>
  <w:style w:type="paragraph" w:customStyle="1" w:styleId="Lista-recommendation">
    <w:name w:val="List a - recommendation"/>
    <w:basedOn w:val="Normal"/>
    <w:qFormat/>
    <w:rsid w:val="00F42CE2"/>
    <w:pPr>
      <w:numPr>
        <w:ilvl w:val="1"/>
        <w:numId w:val="21"/>
      </w:numPr>
      <w:spacing w:after="120" w:line="240" w:lineRule="auto"/>
      <w:jc w:val="both"/>
    </w:pPr>
    <w:rPr>
      <w:rFonts w:eastAsia="Times New Roman" w:cs="Times New Roman"/>
      <w:sz w:val="22"/>
      <w:szCs w:val="20"/>
      <w:lang w:eastAsia="en-GB"/>
    </w:rPr>
  </w:style>
  <w:style w:type="paragraph" w:customStyle="1" w:styleId="Lista-recommendationtext">
    <w:name w:val="List a - recommendation text"/>
    <w:basedOn w:val="Normal"/>
    <w:qFormat/>
    <w:rsid w:val="00F42CE2"/>
    <w:pPr>
      <w:spacing w:after="120"/>
      <w:ind w:left="1560"/>
    </w:pPr>
    <w:rPr>
      <w:sz w:val="22"/>
    </w:rPr>
  </w:style>
  <w:style w:type="paragraph" w:customStyle="1" w:styleId="Listi-recommendation">
    <w:name w:val="List i - recommendation"/>
    <w:basedOn w:val="Normal"/>
    <w:rsid w:val="00F42CE2"/>
    <w:pPr>
      <w:spacing w:after="120"/>
    </w:pPr>
    <w:rPr>
      <w:sz w:val="20"/>
    </w:rPr>
  </w:style>
  <w:style w:type="paragraph" w:styleId="BodyTextIndent2">
    <w:name w:val="Body Text Indent 2"/>
    <w:basedOn w:val="Normal"/>
    <w:link w:val="BodyTextIndent2Char"/>
    <w:unhideWhenUsed/>
    <w:rsid w:val="004F6E92"/>
    <w:pPr>
      <w:spacing w:after="120" w:line="480" w:lineRule="auto"/>
      <w:ind w:left="283"/>
    </w:pPr>
  </w:style>
  <w:style w:type="character" w:customStyle="1" w:styleId="BodyTextIndent2Char">
    <w:name w:val="Body Text Indent 2 Char"/>
    <w:basedOn w:val="DefaultParagraphFont"/>
    <w:link w:val="BodyTextIndent2"/>
    <w:rsid w:val="004F6E92"/>
    <w:rPr>
      <w:sz w:val="18"/>
      <w:lang w:val="en-GB"/>
    </w:rPr>
  </w:style>
  <w:style w:type="paragraph" w:customStyle="1" w:styleId="MRN">
    <w:name w:val="MRN"/>
    <w:basedOn w:val="Documentdate"/>
    <w:link w:val="MRNChar"/>
    <w:qFormat/>
    <w:rsid w:val="005E3927"/>
  </w:style>
  <w:style w:type="character" w:customStyle="1" w:styleId="DocumentdateChar">
    <w:name w:val="Document date Char"/>
    <w:basedOn w:val="DefaultParagraphFont"/>
    <w:link w:val="Documentdate"/>
    <w:rsid w:val="005E3927"/>
    <w:rPr>
      <w:b/>
      <w:color w:val="00558C"/>
      <w:sz w:val="28"/>
      <w:lang w:val="en-GB"/>
    </w:rPr>
  </w:style>
  <w:style w:type="character" w:customStyle="1" w:styleId="MRNChar">
    <w:name w:val="MRN Char"/>
    <w:basedOn w:val="DocumentdateChar"/>
    <w:link w:val="MRN"/>
    <w:rsid w:val="005E3927"/>
    <w:rPr>
      <w:b/>
      <w:color w:val="00558C"/>
      <w:sz w:val="28"/>
      <w:lang w:val="en-GB"/>
    </w:rPr>
  </w:style>
  <w:style w:type="paragraph" w:customStyle="1" w:styleId="AnnexHead2">
    <w:name w:val="Annex Head 2"/>
    <w:basedOn w:val="Normal"/>
    <w:next w:val="Normal"/>
    <w:qFormat/>
    <w:rsid w:val="008A59EA"/>
    <w:pPr>
      <w:numPr>
        <w:ilvl w:val="1"/>
        <w:numId w:val="45"/>
      </w:numPr>
      <w:spacing w:before="120" w:after="120" w:line="240" w:lineRule="auto"/>
    </w:pPr>
    <w:rPr>
      <w:rFonts w:eastAsia="Calibri" w:cs="Calibri"/>
      <w:b/>
      <w:bCs/>
      <w:caps/>
      <w:color w:val="00558C"/>
      <w:sz w:val="28"/>
      <w:lang w:eastAsia="en-GB"/>
    </w:rPr>
  </w:style>
  <w:style w:type="paragraph" w:customStyle="1" w:styleId="AnnexHead3">
    <w:name w:val="Annex Head 3"/>
    <w:basedOn w:val="Normal"/>
    <w:next w:val="Normal"/>
    <w:qFormat/>
    <w:rsid w:val="008A59EA"/>
    <w:pPr>
      <w:numPr>
        <w:ilvl w:val="2"/>
        <w:numId w:val="45"/>
      </w:numPr>
      <w:spacing w:before="120" w:after="120" w:line="240" w:lineRule="auto"/>
    </w:pPr>
    <w:rPr>
      <w:rFonts w:eastAsia="Calibri" w:cs="Calibri"/>
      <w:b/>
      <w:caps/>
      <w:color w:val="00558C"/>
      <w:sz w:val="24"/>
      <w:lang w:eastAsia="en-GB"/>
    </w:rPr>
  </w:style>
  <w:style w:type="paragraph" w:customStyle="1" w:styleId="AnnexHead4">
    <w:name w:val="Annex Head 4"/>
    <w:basedOn w:val="Normal"/>
    <w:next w:val="BodyText"/>
    <w:qFormat/>
    <w:rsid w:val="008A59EA"/>
    <w:pPr>
      <w:numPr>
        <w:ilvl w:val="3"/>
        <w:numId w:val="45"/>
      </w:numPr>
      <w:spacing w:before="120" w:after="120" w:line="240" w:lineRule="auto"/>
    </w:pPr>
    <w:rPr>
      <w:rFonts w:eastAsia="Calibri" w:cs="Calibri"/>
      <w:b/>
      <w:smallCaps/>
      <w:color w:val="00558C"/>
      <w:sz w:val="22"/>
      <w:lang w:eastAsia="en-GB"/>
    </w:rPr>
  </w:style>
  <w:style w:type="paragraph" w:customStyle="1" w:styleId="AnnexHead5">
    <w:name w:val="Annex Head 5"/>
    <w:basedOn w:val="Normal"/>
    <w:next w:val="BodyText"/>
    <w:qFormat/>
    <w:rsid w:val="008A59EA"/>
    <w:pPr>
      <w:numPr>
        <w:ilvl w:val="4"/>
        <w:numId w:val="45"/>
      </w:numPr>
      <w:spacing w:before="120" w:after="120" w:line="240" w:lineRule="auto"/>
    </w:pPr>
    <w:rPr>
      <w:rFonts w:eastAsia="Calibri" w:cs="Calibri"/>
      <w:color w:val="00558C"/>
      <w:sz w:val="22"/>
      <w:lang w:eastAsia="en-GB"/>
    </w:rPr>
  </w:style>
  <w:style w:type="paragraph" w:customStyle="1" w:styleId="AnnextitleHead1">
    <w:name w:val="Annex title Head 1"/>
    <w:basedOn w:val="Normal"/>
    <w:next w:val="BodyText"/>
    <w:link w:val="AnnextitleHead1Char"/>
    <w:qFormat/>
    <w:rsid w:val="008A59EA"/>
    <w:pPr>
      <w:numPr>
        <w:numId w:val="45"/>
      </w:numPr>
      <w:spacing w:after="360"/>
    </w:pPr>
    <w:rPr>
      <w:b/>
      <w:caps/>
      <w:color w:val="00558C"/>
      <w:sz w:val="28"/>
    </w:rPr>
  </w:style>
  <w:style w:type="character" w:customStyle="1" w:styleId="AnnextitleHead1Char">
    <w:name w:val="Annex title Head 1 Char"/>
    <w:basedOn w:val="DefaultParagraphFont"/>
    <w:link w:val="AnnextitleHead1"/>
    <w:rsid w:val="008A59EA"/>
    <w:rPr>
      <w:b/>
      <w:caps/>
      <w:color w:val="00558C"/>
      <w:sz w:val="28"/>
      <w:lang w:val="en-GB"/>
    </w:rPr>
  </w:style>
  <w:style w:type="paragraph" w:styleId="Revision">
    <w:name w:val="Revision"/>
    <w:hidden/>
    <w:uiPriority w:val="99"/>
    <w:semiHidden/>
    <w:rsid w:val="00FE46B7"/>
    <w:pPr>
      <w:spacing w:after="0" w:line="240" w:lineRule="auto"/>
    </w:pPr>
    <w:rPr>
      <w:sz w:val="18"/>
      <w:lang w:val="en-GB"/>
    </w:rPr>
  </w:style>
  <w:style w:type="paragraph" w:styleId="BodyTextIndent">
    <w:name w:val="Body Text Indent"/>
    <w:basedOn w:val="Normal"/>
    <w:link w:val="BodyTextIndentChar"/>
    <w:unhideWhenUsed/>
    <w:rsid w:val="00FE46B7"/>
    <w:pPr>
      <w:spacing w:after="120"/>
      <w:ind w:left="360"/>
    </w:pPr>
  </w:style>
  <w:style w:type="character" w:customStyle="1" w:styleId="BodyTextIndentChar">
    <w:name w:val="Body Text Indent Char"/>
    <w:basedOn w:val="DefaultParagraphFont"/>
    <w:link w:val="BodyTextIndent"/>
    <w:rsid w:val="00FE46B7"/>
    <w:rPr>
      <w:sz w:val="18"/>
      <w:lang w:val="en-GB"/>
    </w:rPr>
  </w:style>
  <w:style w:type="paragraph" w:styleId="BodyTextFirstIndent">
    <w:name w:val="Body Text First Indent"/>
    <w:basedOn w:val="BodyText"/>
    <w:link w:val="BodyTextFirstIndentChar"/>
    <w:semiHidden/>
    <w:rsid w:val="00FE46B7"/>
    <w:pPr>
      <w:spacing w:after="0"/>
      <w:ind w:firstLine="360"/>
      <w:jc w:val="left"/>
    </w:pPr>
    <w:rPr>
      <w:sz w:val="18"/>
    </w:rPr>
  </w:style>
  <w:style w:type="character" w:customStyle="1" w:styleId="BodyTextFirstIndentChar">
    <w:name w:val="Body Text First Indent Char"/>
    <w:basedOn w:val="BodyTextChar"/>
    <w:link w:val="BodyTextFirstIndent"/>
    <w:semiHidden/>
    <w:rsid w:val="00FE46B7"/>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oleObject" Target="embeddings/oleObject1.bin"/><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47771-CB7C-4EA6-A6D8-3AAEAFD686C6}">
  <ds:schemaRefs>
    <ds:schemaRef ds:uri="http://schemas.microsoft.com/sharepoint/v3/contenttype/forms"/>
  </ds:schemaRefs>
</ds:datastoreItem>
</file>

<file path=customXml/itemProps2.xml><?xml version="1.0" encoding="utf-8"?>
<ds:datastoreItem xmlns:ds="http://schemas.openxmlformats.org/officeDocument/2006/customXml" ds:itemID="{269840ED-9C33-4DE5-AFFD-2D2B9D928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610CD0-36AA-41E8-8458-50564183D3A2}">
  <ds:schemaRefs>
    <ds:schemaRef ds:uri="http://schemas.openxmlformats.org/officeDocument/2006/bibliography"/>
  </ds:schemaRefs>
</ds:datastoreItem>
</file>

<file path=customXml/itemProps4.xml><?xml version="1.0" encoding="utf-8"?>
<ds:datastoreItem xmlns:ds="http://schemas.openxmlformats.org/officeDocument/2006/customXml" ds:itemID="{BDB545E0-1053-4187-8B4C-051289A5E4B7}"/>
</file>

<file path=docProps/app.xml><?xml version="1.0" encoding="utf-8"?>
<Properties xmlns="http://schemas.openxmlformats.org/officeDocument/2006/extended-properties" xmlns:vt="http://schemas.openxmlformats.org/officeDocument/2006/docPropsVTypes">
  <Template>Normal.dotm</Template>
  <TotalTime>7</TotalTime>
  <Pages>5</Pages>
  <Words>3163</Words>
  <Characters>18033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21154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Paul Mueller</cp:lastModifiedBy>
  <cp:revision>2</cp:revision>
  <cp:lastPrinted>2019-01-02T21:18:00Z</cp:lastPrinted>
  <dcterms:created xsi:type="dcterms:W3CDTF">2025-10-16T15:55:00Z</dcterms:created>
  <dcterms:modified xsi:type="dcterms:W3CDTF">2025-10-16T15:55:00Z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2600800</vt:r8>
  </property>
</Properties>
</file>